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7"/>
        <w:gridCol w:w="5849"/>
      </w:tblGrid>
      <w:tr w:rsidR="002B415B" w:rsidRPr="00EE57DB" w:rsidTr="00A25EC3">
        <w:trPr>
          <w:trHeight w:val="530"/>
          <w:jc w:val="center"/>
        </w:trPr>
        <w:tc>
          <w:tcPr>
            <w:tcW w:w="1946" w:type="pct"/>
            <w:vAlign w:val="center"/>
          </w:tcPr>
          <w:p w:rsidR="002B415B" w:rsidRPr="00EE57DB" w:rsidRDefault="002B415B" w:rsidP="00A25EC3">
            <w:pPr>
              <w:spacing w:after="0" w:line="240" w:lineRule="auto"/>
              <w:jc w:val="center"/>
              <w:rPr>
                <w:rFonts w:ascii="Trebuchet MS" w:hAnsi="Trebuchet MS"/>
              </w:rPr>
            </w:pPr>
            <w:r w:rsidRPr="00EE57DB">
              <w:rPr>
                <w:rFonts w:ascii="Trebuchet MS" w:hAnsi="Trebuchet MS"/>
              </w:rPr>
              <w:t>Denumirea măsurii</w:t>
            </w:r>
          </w:p>
        </w:tc>
        <w:tc>
          <w:tcPr>
            <w:tcW w:w="3054" w:type="pct"/>
            <w:vAlign w:val="center"/>
          </w:tcPr>
          <w:p w:rsidR="002B415B" w:rsidRPr="00EE57DB" w:rsidRDefault="002B415B" w:rsidP="00A25EC3">
            <w:pPr>
              <w:spacing w:after="0" w:line="240" w:lineRule="auto"/>
              <w:jc w:val="center"/>
              <w:rPr>
                <w:rFonts w:ascii="Trebuchet MS" w:hAnsi="Trebuchet MS"/>
              </w:rPr>
            </w:pPr>
            <w:r w:rsidRPr="00EE57DB">
              <w:rPr>
                <w:rFonts w:ascii="Trebuchet MS" w:hAnsi="Trebuchet MS"/>
                <w:b/>
                <w:lang w:val="en-US"/>
              </w:rPr>
              <w:t>Calitatea produselor agricole şi alimentare</w:t>
            </w:r>
          </w:p>
        </w:tc>
      </w:tr>
      <w:tr w:rsidR="002B415B" w:rsidRPr="00EE57DB" w:rsidTr="00A25EC3">
        <w:trPr>
          <w:trHeight w:val="298"/>
          <w:jc w:val="center"/>
        </w:trPr>
        <w:tc>
          <w:tcPr>
            <w:tcW w:w="1946" w:type="pct"/>
            <w:vAlign w:val="center"/>
          </w:tcPr>
          <w:p w:rsidR="002B415B" w:rsidRPr="00EE57DB" w:rsidRDefault="002B415B" w:rsidP="00A25EC3">
            <w:pPr>
              <w:spacing w:after="0" w:line="240" w:lineRule="auto"/>
              <w:jc w:val="center"/>
              <w:rPr>
                <w:rFonts w:ascii="Trebuchet MS" w:hAnsi="Trebuchet MS"/>
              </w:rPr>
            </w:pPr>
            <w:r w:rsidRPr="00EE57DB">
              <w:rPr>
                <w:rFonts w:ascii="Trebuchet MS" w:hAnsi="Trebuchet MS"/>
              </w:rPr>
              <w:t>Codul măsurii</w:t>
            </w:r>
          </w:p>
        </w:tc>
        <w:tc>
          <w:tcPr>
            <w:tcW w:w="3054" w:type="pct"/>
            <w:vAlign w:val="center"/>
          </w:tcPr>
          <w:p w:rsidR="002B415B" w:rsidRPr="00EE57DB" w:rsidRDefault="002B415B" w:rsidP="00A25EC3">
            <w:pPr>
              <w:spacing w:after="0" w:line="240" w:lineRule="auto"/>
              <w:jc w:val="center"/>
              <w:rPr>
                <w:rFonts w:ascii="Trebuchet MS" w:hAnsi="Trebuchet MS"/>
                <w:lang w:val="en-US"/>
              </w:rPr>
            </w:pPr>
            <w:r w:rsidRPr="00EE57DB">
              <w:rPr>
                <w:rFonts w:ascii="Trebuchet MS" w:hAnsi="Trebuchet MS"/>
              </w:rPr>
              <w:t>M</w:t>
            </w:r>
            <w:r w:rsidRPr="00EE57DB">
              <w:rPr>
                <w:rFonts w:ascii="Trebuchet MS" w:hAnsi="Trebuchet MS"/>
                <w:lang w:val="en-US"/>
              </w:rPr>
              <w:t>7</w:t>
            </w:r>
            <w:r w:rsidRPr="00EE57DB">
              <w:rPr>
                <w:rFonts w:ascii="Trebuchet MS" w:hAnsi="Trebuchet MS"/>
              </w:rPr>
              <w:t>/</w:t>
            </w:r>
            <w:r w:rsidRPr="00EE57DB">
              <w:rPr>
                <w:rFonts w:ascii="Trebuchet MS" w:hAnsi="Trebuchet MS"/>
                <w:lang w:val="en-US"/>
              </w:rPr>
              <w:t>3</w:t>
            </w:r>
            <w:r w:rsidRPr="00EE57DB">
              <w:rPr>
                <w:rFonts w:ascii="Trebuchet MS" w:hAnsi="Trebuchet MS"/>
              </w:rPr>
              <w:t>A</w:t>
            </w:r>
          </w:p>
        </w:tc>
      </w:tr>
      <w:tr w:rsidR="002B415B" w:rsidRPr="00EE57DB" w:rsidTr="00A25EC3">
        <w:trPr>
          <w:trHeight w:val="288"/>
          <w:jc w:val="center"/>
        </w:trPr>
        <w:tc>
          <w:tcPr>
            <w:tcW w:w="1946" w:type="pct"/>
            <w:vAlign w:val="center"/>
          </w:tcPr>
          <w:p w:rsidR="002B415B" w:rsidRPr="00EE57DB" w:rsidRDefault="002B415B" w:rsidP="00A25EC3">
            <w:pPr>
              <w:spacing w:after="0" w:line="240" w:lineRule="auto"/>
              <w:jc w:val="center"/>
              <w:rPr>
                <w:rFonts w:ascii="Trebuchet MS" w:hAnsi="Trebuchet MS"/>
              </w:rPr>
            </w:pPr>
            <w:r w:rsidRPr="00EE57DB">
              <w:rPr>
                <w:rFonts w:ascii="Trebuchet MS" w:hAnsi="Trebuchet MS"/>
              </w:rPr>
              <w:t>Tipul măsurii</w:t>
            </w:r>
          </w:p>
        </w:tc>
        <w:tc>
          <w:tcPr>
            <w:tcW w:w="3054" w:type="pct"/>
            <w:vAlign w:val="center"/>
          </w:tcPr>
          <w:p w:rsidR="002B415B" w:rsidRPr="00EE57DB" w:rsidRDefault="002B415B" w:rsidP="00A25EC3">
            <w:pPr>
              <w:spacing w:after="0" w:line="240" w:lineRule="auto"/>
              <w:jc w:val="center"/>
              <w:rPr>
                <w:rFonts w:ascii="Trebuchet MS" w:hAnsi="Trebuchet MS"/>
                <w:lang w:val="en-US"/>
              </w:rPr>
            </w:pPr>
            <w:r w:rsidRPr="00EE57DB">
              <w:rPr>
                <w:rFonts w:ascii="Trebuchet MS" w:hAnsi="Trebuchet MS"/>
                <w:b/>
                <w:bCs/>
                <w:highlight w:val="black"/>
              </w:rPr>
              <w:t>□</w:t>
            </w:r>
            <w:r w:rsidRPr="00EE57DB">
              <w:rPr>
                <w:rFonts w:ascii="Trebuchet MS" w:hAnsi="Trebuchet MS"/>
                <w:b/>
                <w:bCs/>
              </w:rPr>
              <w:t xml:space="preserve"> </w:t>
            </w:r>
            <w:r w:rsidRPr="00EE57DB">
              <w:rPr>
                <w:rFonts w:ascii="Trebuchet MS" w:hAnsi="Trebuchet MS"/>
                <w:lang w:val="en-US"/>
              </w:rPr>
              <w:t>Servicii</w:t>
            </w:r>
          </w:p>
        </w:tc>
      </w:tr>
      <w:tr w:rsidR="002B415B" w:rsidRPr="00EE57DB" w:rsidTr="00A25EC3">
        <w:trPr>
          <w:trHeight w:val="260"/>
          <w:jc w:val="center"/>
        </w:trPr>
        <w:tc>
          <w:tcPr>
            <w:tcW w:w="5000" w:type="pct"/>
            <w:gridSpan w:val="2"/>
            <w:shd w:val="clear" w:color="auto" w:fill="FABF8F"/>
            <w:vAlign w:val="center"/>
          </w:tcPr>
          <w:p w:rsidR="002B415B" w:rsidRPr="00EE57DB" w:rsidRDefault="002B415B" w:rsidP="002B415B">
            <w:pPr>
              <w:numPr>
                <w:ilvl w:val="0"/>
                <w:numId w:val="2"/>
              </w:numPr>
              <w:spacing w:after="0"/>
              <w:ind w:left="426"/>
              <w:jc w:val="center"/>
              <w:rPr>
                <w:rFonts w:ascii="Trebuchet MS" w:hAnsi="Trebuchet MS"/>
                <w:b/>
                <w:lang w:val="en-US"/>
              </w:rPr>
            </w:pPr>
            <w:r w:rsidRPr="00EE57DB">
              <w:rPr>
                <w:rFonts w:ascii="Trebuchet MS" w:hAnsi="Trebuchet MS"/>
                <w:b/>
              </w:rPr>
              <w:t>Descrierea generală a măsurii</w:t>
            </w:r>
            <w:r w:rsidRPr="00EE57DB">
              <w:rPr>
                <w:rFonts w:ascii="Trebuchet MS" w:hAnsi="Trebuchet MS"/>
                <w:b/>
                <w:lang w:val="en-US"/>
              </w:rPr>
              <w:t>,</w:t>
            </w:r>
            <w:r>
              <w:rPr>
                <w:rFonts w:ascii="Trebuchet MS" w:hAnsi="Trebuchet MS"/>
                <w:b/>
                <w:lang w:val="en-US"/>
              </w:rPr>
              <w:t xml:space="preserve"> inclusiv a logicii de intervenție a acesteia și a contribuției la priorităț</w:t>
            </w:r>
            <w:r w:rsidRPr="00EE57DB">
              <w:rPr>
                <w:rFonts w:ascii="Trebuchet MS" w:hAnsi="Trebuchet MS"/>
                <w:b/>
                <w:lang w:val="en-US"/>
              </w:rPr>
              <w:t>ile strategiei, la domeniile de interv</w:t>
            </w:r>
            <w:r>
              <w:rPr>
                <w:rFonts w:ascii="Trebuchet MS" w:hAnsi="Trebuchet MS"/>
                <w:b/>
                <w:lang w:val="en-US"/>
              </w:rPr>
              <w:t>enț</w:t>
            </w:r>
            <w:r w:rsidRPr="00EE57DB">
              <w:rPr>
                <w:rFonts w:ascii="Trebuchet MS" w:hAnsi="Trebuchet MS"/>
                <w:b/>
                <w:lang w:val="en-US"/>
              </w:rPr>
              <w:t>i</w:t>
            </w:r>
            <w:r>
              <w:rPr>
                <w:rFonts w:ascii="Trebuchet MS" w:hAnsi="Trebuchet MS"/>
                <w:b/>
                <w:lang w:val="en-US"/>
              </w:rPr>
              <w:t>e, la obiectivele transversale și a complementarității cu alte mă</w:t>
            </w:r>
            <w:r w:rsidRPr="00EE57DB">
              <w:rPr>
                <w:rFonts w:ascii="Trebuchet MS" w:hAnsi="Trebuchet MS"/>
                <w:b/>
                <w:lang w:val="en-US"/>
              </w:rPr>
              <w:t>suri din SDL</w:t>
            </w:r>
          </w:p>
        </w:tc>
      </w:tr>
      <w:tr w:rsidR="002B415B" w:rsidRPr="00EE57DB" w:rsidTr="00A25EC3">
        <w:trPr>
          <w:trHeight w:val="212"/>
          <w:jc w:val="center"/>
        </w:trPr>
        <w:tc>
          <w:tcPr>
            <w:tcW w:w="5000" w:type="pct"/>
            <w:gridSpan w:val="2"/>
            <w:shd w:val="clear" w:color="auto" w:fill="E5DFEC"/>
            <w:vAlign w:val="center"/>
          </w:tcPr>
          <w:p w:rsidR="002B415B" w:rsidRPr="00EE57DB" w:rsidRDefault="002B415B" w:rsidP="002B415B">
            <w:pPr>
              <w:numPr>
                <w:ilvl w:val="0"/>
                <w:numId w:val="1"/>
              </w:numPr>
              <w:tabs>
                <w:tab w:val="left" w:pos="195"/>
              </w:tabs>
              <w:spacing w:after="0"/>
              <w:jc w:val="center"/>
              <w:rPr>
                <w:rFonts w:ascii="Trebuchet MS" w:hAnsi="Trebuchet MS"/>
              </w:rPr>
            </w:pPr>
            <w:r>
              <w:rPr>
                <w:rFonts w:ascii="Trebuchet MS" w:hAnsi="Trebuchet MS"/>
              </w:rPr>
              <w:t>Justificare ș</w:t>
            </w:r>
            <w:r w:rsidRPr="00EE57DB">
              <w:rPr>
                <w:rFonts w:ascii="Trebuchet MS" w:hAnsi="Trebuchet MS"/>
              </w:rPr>
              <w:t xml:space="preserve">i </w:t>
            </w:r>
            <w:r w:rsidRPr="00EE57DB">
              <w:rPr>
                <w:rFonts w:ascii="Trebuchet MS" w:hAnsi="Trebuchet MS"/>
                <w:lang w:val="en-US"/>
              </w:rPr>
              <w:t>c</w:t>
            </w:r>
            <w:r>
              <w:rPr>
                <w:rFonts w:ascii="Trebuchet MS" w:hAnsi="Trebuchet MS"/>
              </w:rPr>
              <w:t>orelare cu analiza SWOT</w:t>
            </w:r>
            <w:r>
              <w:rPr>
                <w:rFonts w:ascii="Trebuchet MS" w:hAnsi="Trebuchet MS"/>
                <w:lang w:val="en-US"/>
              </w:rPr>
              <w:t xml:space="preserve"> a mă</w:t>
            </w:r>
            <w:r w:rsidRPr="00EE57DB">
              <w:rPr>
                <w:rFonts w:ascii="Trebuchet MS" w:hAnsi="Trebuchet MS"/>
                <w:lang w:val="en-US"/>
              </w:rPr>
              <w:t>surii</w:t>
            </w:r>
          </w:p>
        </w:tc>
      </w:tr>
      <w:tr w:rsidR="002B415B" w:rsidRPr="00EE57DB" w:rsidTr="00A25EC3">
        <w:trPr>
          <w:trHeight w:val="1065"/>
          <w:jc w:val="center"/>
        </w:trPr>
        <w:tc>
          <w:tcPr>
            <w:tcW w:w="5000" w:type="pct"/>
            <w:gridSpan w:val="2"/>
            <w:vAlign w:val="center"/>
          </w:tcPr>
          <w:p w:rsidR="002B415B" w:rsidRPr="000761FA" w:rsidRDefault="002B415B" w:rsidP="00A25EC3">
            <w:pPr>
              <w:autoSpaceDE w:val="0"/>
              <w:autoSpaceDN w:val="0"/>
              <w:adjustRightInd w:val="0"/>
              <w:spacing w:after="0" w:line="240" w:lineRule="auto"/>
              <w:rPr>
                <w:rFonts w:ascii="Trebuchet MS" w:hAnsi="Trebuchet MS"/>
                <w:lang w:val="en-US"/>
              </w:rPr>
            </w:pPr>
            <w:r w:rsidRPr="000761FA">
              <w:rPr>
                <w:rFonts w:ascii="Trebuchet MS" w:hAnsi="Trebuchet MS"/>
                <w:lang w:val="en-US"/>
              </w:rPr>
              <w:t xml:space="preserve">Calitatea şi diversitatea producţiei agricole şi alimentare, din teritoriul GAL Dobrogea Centrală reprezintă unul dintre punctele de atins în perioada </w:t>
            </w:r>
            <w:r>
              <w:rPr>
                <w:rFonts w:ascii="Trebuchet MS" w:hAnsi="Trebuchet MS"/>
                <w:lang w:val="en-US"/>
              </w:rPr>
              <w:t>de programare 2014-2020. Aceasta</w:t>
            </w:r>
            <w:r w:rsidRPr="000761FA">
              <w:rPr>
                <w:rFonts w:ascii="Trebuchet MS" w:hAnsi="Trebuchet MS"/>
                <w:lang w:val="en-US"/>
              </w:rPr>
              <w:t xml:space="preserve"> contribuie la valorificarea patrimoniului cultural şi gastronomic actual pentru a păstra vii tradiţiile şi, în acelaşi timp</w:t>
            </w:r>
            <w:proofErr w:type="gramStart"/>
            <w:r w:rsidRPr="000761FA">
              <w:rPr>
                <w:rFonts w:ascii="Trebuchet MS" w:hAnsi="Trebuchet MS"/>
                <w:lang w:val="en-US"/>
              </w:rPr>
              <w:t>,  utilizarea</w:t>
            </w:r>
            <w:proofErr w:type="gramEnd"/>
            <w:r w:rsidRPr="000761FA">
              <w:rPr>
                <w:rFonts w:ascii="Trebuchet MS" w:hAnsi="Trebuchet MS"/>
                <w:lang w:val="en-US"/>
              </w:rPr>
              <w:t xml:space="preserve"> de metode şi materiale de producţie noi.</w:t>
            </w:r>
          </w:p>
          <w:p w:rsidR="002B415B" w:rsidRPr="00165918" w:rsidRDefault="002B415B" w:rsidP="003625AD">
            <w:pPr>
              <w:autoSpaceDE w:val="0"/>
              <w:autoSpaceDN w:val="0"/>
              <w:adjustRightInd w:val="0"/>
              <w:spacing w:after="0" w:line="240" w:lineRule="auto"/>
              <w:rPr>
                <w:rFonts w:ascii="Trebuchet MS" w:hAnsi="Trebuchet MS"/>
                <w:lang w:val="en-US"/>
              </w:rPr>
            </w:pPr>
            <w:r w:rsidRPr="000761FA">
              <w:rPr>
                <w:rFonts w:ascii="Trebuchet MS" w:hAnsi="Trebuchet MS"/>
                <w:lang w:val="en-US"/>
              </w:rPr>
              <w:t>Consumatorii au devenit din ce în ce mai e</w:t>
            </w:r>
            <w:r>
              <w:rPr>
                <w:rFonts w:ascii="Trebuchet MS" w:hAnsi="Trebuchet MS"/>
                <w:lang w:val="en-US"/>
              </w:rPr>
              <w:t xml:space="preserve">xigenţi în privinţa calităţii, </w:t>
            </w:r>
            <w:r w:rsidRPr="000761FA">
              <w:rPr>
                <w:rFonts w:ascii="Trebuchet MS" w:hAnsi="Trebuchet MS"/>
                <w:lang w:val="en-US"/>
              </w:rPr>
              <w:t xml:space="preserve">caută produse autohtone care să oferă o garanţie a calităţii şi modalităţi de </w:t>
            </w:r>
            <w:proofErr w:type="gramStart"/>
            <w:r w:rsidRPr="000761FA">
              <w:rPr>
                <w:rFonts w:ascii="Trebuchet MS" w:hAnsi="Trebuchet MS"/>
                <w:lang w:val="en-US"/>
              </w:rPr>
              <w:t>a</w:t>
            </w:r>
            <w:proofErr w:type="gramEnd"/>
            <w:r w:rsidRPr="000761FA">
              <w:rPr>
                <w:rFonts w:ascii="Trebuchet MS" w:hAnsi="Trebuchet MS"/>
                <w:lang w:val="en-US"/>
              </w:rPr>
              <w:t xml:space="preserve"> identifica în mod core</w:t>
            </w:r>
            <w:r>
              <w:rPr>
                <w:rFonts w:ascii="Trebuchet MS" w:hAnsi="Trebuchet MS"/>
                <w:lang w:val="en-US"/>
              </w:rPr>
              <w:t>ct produsele locale în magazine.</w:t>
            </w:r>
            <w:r w:rsidRPr="000761FA">
              <w:rPr>
                <w:rFonts w:ascii="Trebuchet MS" w:hAnsi="Trebuchet MS"/>
                <w:lang w:val="en-US"/>
              </w:rPr>
              <w:t xml:space="preserve">Realizarea la nivel local a unor produse recunoscute calitativ este benefică pentru economia locală. Astfel, sistemele de calitate pot </w:t>
            </w:r>
            <w:r>
              <w:rPr>
                <w:rFonts w:ascii="Trebuchet MS" w:hAnsi="Trebuchet MS"/>
                <w:lang w:val="en-US"/>
              </w:rPr>
              <w:t>completa şi contribui la planul</w:t>
            </w:r>
            <w:r w:rsidRPr="000761FA">
              <w:rPr>
                <w:rFonts w:ascii="Trebuchet MS" w:hAnsi="Trebuchet MS"/>
                <w:lang w:val="en-US"/>
              </w:rPr>
              <w:t xml:space="preserve"> de dezvoltare locală.Europa 2020, prevede o creştere economică competitivă bazată pe</w:t>
            </w:r>
            <w:r>
              <w:rPr>
                <w:rFonts w:ascii="Trebuchet MS" w:hAnsi="Trebuchet MS"/>
                <w:lang w:val="en-US"/>
              </w:rPr>
              <w:t xml:space="preserve"> cunoaştere şi inovare. Politica</w:t>
            </w:r>
            <w:r w:rsidRPr="000761FA">
              <w:rPr>
                <w:rFonts w:ascii="Trebuchet MS" w:hAnsi="Trebuchet MS"/>
                <w:lang w:val="en-US"/>
              </w:rPr>
              <w:t xml:space="preserve"> în domeniul calităţii produselor agricol</w:t>
            </w:r>
            <w:r>
              <w:rPr>
                <w:rFonts w:ascii="Trebuchet MS" w:hAnsi="Trebuchet MS"/>
                <w:lang w:val="en-US"/>
              </w:rPr>
              <w:t xml:space="preserve">e va oferi producătorilor </w:t>
            </w:r>
            <w:r w:rsidRPr="000761FA">
              <w:rPr>
                <w:rFonts w:ascii="Trebuchet MS" w:hAnsi="Trebuchet MS"/>
                <w:lang w:val="en-US"/>
              </w:rPr>
              <w:t>locali instrumentele corespunzătoare de identificare şi promovare a acelor produse care au caracteristici specifice.Dorinţa consumatorilor îndreptată spre produse locale mobilizează producătorii să implementeze standarde de calitate pentru a facilita în acelaş timp şi creşterea veniturilor personale, prin plusvaloarea produselor proprii.</w:t>
            </w:r>
            <w:r>
              <w:rPr>
                <w:rFonts w:ascii="Trebuchet MS" w:hAnsi="Trebuchet MS"/>
                <w:lang w:val="en-US"/>
              </w:rPr>
              <w:t>Măsura</w:t>
            </w:r>
            <w:r w:rsidRPr="000761FA">
              <w:rPr>
                <w:rFonts w:ascii="Trebuchet MS" w:hAnsi="Trebuchet MS"/>
                <w:lang w:val="en-US"/>
              </w:rPr>
              <w:t xml:space="preserve"> răspunde următoarelor nevoi:</w:t>
            </w:r>
            <w:r>
              <w:rPr>
                <w:rFonts w:ascii="Trebuchet MS" w:hAnsi="Trebuchet MS"/>
                <w:lang w:val="en-US"/>
              </w:rPr>
              <w:t xml:space="preserve"> N8)  A</w:t>
            </w:r>
            <w:r w:rsidRPr="000761FA">
              <w:rPr>
                <w:rFonts w:ascii="Trebuchet MS" w:hAnsi="Trebuchet MS"/>
                <w:lang w:val="en-US"/>
              </w:rPr>
              <w:t>testarea calităţii produselor locale.</w:t>
            </w:r>
            <w:r>
              <w:rPr>
                <w:rFonts w:ascii="Trebuchet MS" w:hAnsi="Trebuchet MS"/>
                <w:lang w:val="en-US"/>
              </w:rPr>
              <w:t xml:space="preserve"> </w:t>
            </w:r>
            <w:r>
              <w:rPr>
                <w:rFonts w:ascii="Trebuchet MS" w:hAnsi="Trebuchet MS"/>
                <w:b/>
                <w:lang w:val="en-US"/>
              </w:rPr>
              <w:t xml:space="preserve">Corelarea cu analiză SWOT </w:t>
            </w:r>
            <w:r w:rsidRPr="000761FA">
              <w:rPr>
                <w:rFonts w:ascii="Trebuchet MS" w:hAnsi="Trebuchet MS"/>
                <w:lang w:val="en-US"/>
              </w:rPr>
              <w:t>Strategia GAL Dobrogea Centrală îi spr</w:t>
            </w:r>
            <w:r>
              <w:rPr>
                <w:rFonts w:ascii="Trebuchet MS" w:hAnsi="Trebuchet MS"/>
                <w:lang w:val="en-US"/>
              </w:rPr>
              <w:t>ijină pe agricultori, pe micii întrepriză</w:t>
            </w:r>
            <w:r w:rsidRPr="000761FA">
              <w:rPr>
                <w:rFonts w:ascii="Trebuchet MS" w:hAnsi="Trebuchet MS"/>
                <w:lang w:val="en-US"/>
              </w:rPr>
              <w:t>tori să integreze proiectele de investiţii cu proiecte care vizează atingerea standardelor de calitate, rezolvând următoarele probleme ale teritoriului:</w:t>
            </w:r>
            <w:r>
              <w:rPr>
                <w:rFonts w:ascii="Trebuchet MS" w:hAnsi="Trebuchet MS"/>
                <w:b/>
                <w:lang w:val="en-US"/>
              </w:rPr>
              <w:t xml:space="preserve"> -</w:t>
            </w:r>
            <w:r w:rsidRPr="000761FA">
              <w:rPr>
                <w:rFonts w:ascii="Trebuchet MS" w:hAnsi="Trebuchet MS"/>
                <w:lang w:val="en-US"/>
              </w:rPr>
              <w:t>lipsa activităţilor de recunoştere a produselor în sisteme de calitate.</w:t>
            </w:r>
            <w:r>
              <w:rPr>
                <w:rFonts w:ascii="Trebuchet MS" w:hAnsi="Trebuchet MS"/>
                <w:lang w:val="en-US"/>
              </w:rPr>
              <w:t xml:space="preserve">- </w:t>
            </w:r>
            <w:r w:rsidRPr="000761FA">
              <w:rPr>
                <w:rFonts w:ascii="Trebuchet MS" w:hAnsi="Trebuchet MS"/>
                <w:lang w:val="en-US"/>
              </w:rPr>
              <w:t>lipsa interesului faţă de atestarea produsului local</w:t>
            </w:r>
            <w:r>
              <w:rPr>
                <w:rFonts w:ascii="Trebuchet MS" w:hAnsi="Trebuchet MS"/>
                <w:lang w:val="en-US"/>
              </w:rPr>
              <w:t>,-</w:t>
            </w:r>
            <w:r w:rsidRPr="000761FA">
              <w:rPr>
                <w:rFonts w:ascii="Trebuchet MS" w:hAnsi="Trebuchet MS"/>
                <w:lang w:val="en-US"/>
              </w:rPr>
              <w:t>slabă calitate a produselor</w:t>
            </w:r>
            <w:r>
              <w:rPr>
                <w:rFonts w:ascii="Trebuchet MS" w:hAnsi="Trebuchet MS"/>
                <w:lang w:val="en-US"/>
              </w:rPr>
              <w:t>,-</w:t>
            </w:r>
            <w:r w:rsidRPr="000761FA">
              <w:rPr>
                <w:rFonts w:ascii="Trebuchet MS" w:hAnsi="Trebuchet MS"/>
                <w:lang w:val="en-US"/>
              </w:rPr>
              <w:t>dificultăţi în obţinerea certificatelor de mărci de origine şi a produselor tradiţionale</w:t>
            </w:r>
            <w:r>
              <w:rPr>
                <w:rFonts w:ascii="Trebuchet MS" w:hAnsi="Trebuchet MS"/>
                <w:lang w:val="en-US"/>
              </w:rPr>
              <w:t xml:space="preserve">, - </w:t>
            </w:r>
            <w:r w:rsidRPr="000761FA">
              <w:rPr>
                <w:rFonts w:ascii="Trebuchet MS" w:hAnsi="Trebuchet MS"/>
                <w:lang w:val="en-US"/>
              </w:rPr>
              <w:t>lipsa marketingului modern, susţinut de produse de calitate</w:t>
            </w:r>
            <w:r>
              <w:rPr>
                <w:rFonts w:ascii="Trebuchet MS" w:hAnsi="Trebuchet MS"/>
                <w:lang w:val="en-US"/>
              </w:rPr>
              <w:t xml:space="preserve"> </w:t>
            </w:r>
            <w:ins w:id="0" w:author="PC" w:date="2020-07-21T12:11:00Z">
              <w:r w:rsidR="00235A1B">
                <w:rPr>
                  <w:rFonts w:ascii="Trebuchet MS" w:hAnsi="Trebuchet MS" w:cs="Trebuchet MS"/>
                  <w:color w:val="FF0000"/>
                  <w:lang w:val="en-US"/>
                </w:rPr>
                <w:t xml:space="preserve">In mod concret, masura </w:t>
              </w:r>
              <w:r w:rsidR="00235A1B" w:rsidRPr="000A2E34">
                <w:rPr>
                  <w:rFonts w:ascii="Trebuchet MS" w:hAnsi="Trebuchet MS" w:cs="Trebuchet MS"/>
                  <w:color w:val="FF0000"/>
                  <w:lang w:val="en-US"/>
                </w:rPr>
                <w:t>promoveaza, printre producatori, actiuni premergatoare aderarii la schemele de calitate pentru produsele lor, agricole si agroalimentare, precum: intocmirea si/sau depunerea dosarelor de aplicatie sau actiuni conexe acestei activitati, animare, organizare intalniri, culegere informatii/date, elaborarea documentelor etc</w:t>
              </w:r>
              <w:r w:rsidR="00235A1B" w:rsidRPr="000A2E34">
                <w:rPr>
                  <w:rFonts w:ascii="Trebuchet MS" w:hAnsi="Trebuchet MS" w:cs="Trebuchet MS"/>
                  <w:color w:val="000000"/>
                  <w:lang w:val="en-US"/>
                </w:rPr>
                <w:t>.</w:t>
              </w:r>
              <w:r w:rsidR="00235A1B">
                <w:rPr>
                  <w:rFonts w:ascii="Trebuchet MS" w:hAnsi="Trebuchet MS"/>
                  <w:lang w:val="en-US"/>
                </w:rPr>
                <w:t xml:space="preserve"> </w:t>
              </w:r>
              <w:r w:rsidR="00235A1B" w:rsidRPr="000A2E34">
                <w:rPr>
                  <w:rFonts w:ascii="Trebuchet MS" w:hAnsi="Trebuchet MS" w:cs="Trebuchet MS"/>
                  <w:color w:val="FF0000"/>
                  <w:lang w:val="en-US"/>
                </w:rPr>
                <w:t>Produca</w:t>
              </w:r>
              <w:r w:rsidR="00235A1B">
                <w:rPr>
                  <w:rFonts w:ascii="Trebuchet MS" w:hAnsi="Trebuchet MS" w:cs="Trebuchet MS"/>
                  <w:color w:val="FF0000"/>
                  <w:lang w:val="en-US"/>
                </w:rPr>
                <w:t>torii din teritoriul GAL</w:t>
              </w:r>
              <w:r w:rsidR="00235A1B" w:rsidRPr="000A2E34">
                <w:rPr>
                  <w:rFonts w:ascii="Trebuchet MS" w:hAnsi="Trebuchet MS" w:cs="Trebuchet MS"/>
                  <w:color w:val="FF0000"/>
                  <w:lang w:val="en-US"/>
                </w:rPr>
                <w:t xml:space="preserve"> nu sunt suficient de informati pentru </w:t>
              </w:r>
              <w:proofErr w:type="gramStart"/>
              <w:r w:rsidR="00235A1B" w:rsidRPr="000A2E34">
                <w:rPr>
                  <w:rFonts w:ascii="Trebuchet MS" w:hAnsi="Trebuchet MS" w:cs="Trebuchet MS"/>
                  <w:color w:val="FF0000"/>
                  <w:lang w:val="en-US"/>
                </w:rPr>
                <w:t>a</w:t>
              </w:r>
              <w:proofErr w:type="gramEnd"/>
              <w:r w:rsidR="00235A1B" w:rsidRPr="000A2E34">
                <w:rPr>
                  <w:rFonts w:ascii="Trebuchet MS" w:hAnsi="Trebuchet MS" w:cs="Trebuchet MS"/>
                  <w:color w:val="FF0000"/>
                  <w:lang w:val="en-US"/>
                </w:rPr>
                <w:t xml:space="preserve"> intelege ce presupune o schema de calitate si pentru a demara procesul de aderare la aceasta, care sunt avantajele, conditiile de indeplinit, obligatiile odata obtinuta certificarea. Prin aceste actiuni premergatoare, s-ar asigura propagarea inf</w:t>
              </w:r>
              <w:r w:rsidR="00235A1B">
                <w:rPr>
                  <w:rFonts w:ascii="Trebuchet MS" w:hAnsi="Trebuchet MS" w:cs="Trebuchet MS"/>
                  <w:color w:val="FF0000"/>
                  <w:lang w:val="en-US"/>
                </w:rPr>
                <w:t>ormatiilor necesare, pentru aderarea acestora</w:t>
              </w:r>
              <w:r w:rsidR="00235A1B" w:rsidRPr="000A2E34">
                <w:rPr>
                  <w:rFonts w:ascii="Trebuchet MS" w:hAnsi="Trebuchet MS" w:cs="Trebuchet MS"/>
                  <w:color w:val="FF0000"/>
                  <w:lang w:val="en-US"/>
                </w:rPr>
                <w:t xml:space="preserve"> la o schema de calitate</w:t>
              </w:r>
              <w:r w:rsidR="00235A1B">
                <w:rPr>
                  <w:rFonts w:ascii="Trebuchet MS" w:hAnsi="Trebuchet MS" w:cs="Trebuchet MS"/>
                  <w:color w:val="FF0000"/>
                  <w:lang w:val="en-US"/>
                </w:rPr>
                <w:t>.</w:t>
              </w:r>
            </w:ins>
          </w:p>
        </w:tc>
      </w:tr>
      <w:tr w:rsidR="002B415B" w:rsidRPr="00EE57DB" w:rsidTr="00A25EC3">
        <w:trPr>
          <w:trHeight w:val="227"/>
          <w:jc w:val="center"/>
        </w:trPr>
        <w:tc>
          <w:tcPr>
            <w:tcW w:w="5000" w:type="pct"/>
            <w:gridSpan w:val="2"/>
            <w:shd w:val="clear" w:color="auto" w:fill="E5DFEC"/>
            <w:vAlign w:val="center"/>
          </w:tcPr>
          <w:p w:rsidR="002B415B" w:rsidRPr="00EE57DB" w:rsidRDefault="002B415B" w:rsidP="002B415B">
            <w:pPr>
              <w:numPr>
                <w:ilvl w:val="0"/>
                <w:numId w:val="1"/>
              </w:numPr>
              <w:spacing w:after="0"/>
              <w:rPr>
                <w:rFonts w:ascii="Trebuchet MS" w:hAnsi="Trebuchet MS"/>
              </w:rPr>
            </w:pPr>
            <w:r w:rsidRPr="00EE57DB">
              <w:rPr>
                <w:rFonts w:ascii="Trebuchet MS" w:hAnsi="Trebuchet MS"/>
              </w:rPr>
              <w:t>Obiectiv</w:t>
            </w:r>
            <w:r w:rsidRPr="00EE57DB">
              <w:rPr>
                <w:rFonts w:ascii="Trebuchet MS" w:hAnsi="Trebuchet MS"/>
                <w:lang w:val="en-US"/>
              </w:rPr>
              <w:t>e</w:t>
            </w:r>
            <w:r w:rsidRPr="00EE57DB">
              <w:rPr>
                <w:rFonts w:ascii="Trebuchet MS" w:hAnsi="Trebuchet MS"/>
              </w:rPr>
              <w:t xml:space="preserve"> de dezvoltare rurală:</w:t>
            </w:r>
          </w:p>
        </w:tc>
      </w:tr>
      <w:tr w:rsidR="002B415B" w:rsidRPr="00EE57DB" w:rsidTr="00A25EC3">
        <w:trPr>
          <w:trHeight w:val="168"/>
          <w:jc w:val="center"/>
        </w:trPr>
        <w:tc>
          <w:tcPr>
            <w:tcW w:w="5000" w:type="pct"/>
            <w:gridSpan w:val="2"/>
            <w:vAlign w:val="center"/>
          </w:tcPr>
          <w:p w:rsidR="002B415B" w:rsidRPr="00EE57DB" w:rsidRDefault="002B415B" w:rsidP="00A25EC3">
            <w:pPr>
              <w:pStyle w:val="ListParagraph"/>
              <w:tabs>
                <w:tab w:val="left" w:pos="231"/>
              </w:tabs>
              <w:spacing w:line="276" w:lineRule="auto"/>
              <w:ind w:left="51"/>
              <w:rPr>
                <w:rFonts w:ascii="Trebuchet MS" w:hAnsi="Trebuchet MS"/>
                <w:sz w:val="22"/>
                <w:szCs w:val="22"/>
              </w:rPr>
            </w:pPr>
            <w:r w:rsidRPr="00EE57DB">
              <w:rPr>
                <w:rFonts w:ascii="Trebuchet MS" w:hAnsi="Trebuchet MS"/>
                <w:sz w:val="22"/>
                <w:szCs w:val="22"/>
              </w:rPr>
              <w:t xml:space="preserve">Reg. (UE) nr. 1305/2013, art. 4: </w:t>
            </w:r>
            <w:r>
              <w:rPr>
                <w:rFonts w:ascii="Trebuchet MS" w:hAnsi="Trebuchet MS"/>
                <w:sz w:val="22"/>
                <w:szCs w:val="22"/>
              </w:rPr>
              <w:t xml:space="preserve"> </w:t>
            </w:r>
            <w:r w:rsidRPr="00EE57DB">
              <w:rPr>
                <w:rFonts w:ascii="Trebuchet MS" w:hAnsi="Trebuchet MS"/>
                <w:sz w:val="22"/>
                <w:szCs w:val="22"/>
              </w:rPr>
              <w:t>(i) Favorizarea competitivităţii agriculturii;</w:t>
            </w:r>
          </w:p>
        </w:tc>
      </w:tr>
      <w:tr w:rsidR="002B415B" w:rsidRPr="00EE57DB" w:rsidTr="00A25EC3">
        <w:trPr>
          <w:trHeight w:val="196"/>
          <w:jc w:val="center"/>
        </w:trPr>
        <w:tc>
          <w:tcPr>
            <w:tcW w:w="5000" w:type="pct"/>
            <w:gridSpan w:val="2"/>
            <w:shd w:val="clear" w:color="auto" w:fill="E5DFEC"/>
            <w:vAlign w:val="center"/>
          </w:tcPr>
          <w:p w:rsidR="002B415B" w:rsidRPr="00EE57DB" w:rsidRDefault="002B415B" w:rsidP="002B415B">
            <w:pPr>
              <w:numPr>
                <w:ilvl w:val="0"/>
                <w:numId w:val="1"/>
              </w:numPr>
              <w:spacing w:after="0"/>
              <w:rPr>
                <w:rFonts w:ascii="Trebuchet MS" w:hAnsi="Trebuchet MS"/>
              </w:rPr>
            </w:pPr>
            <w:r w:rsidRPr="00EE57DB">
              <w:rPr>
                <w:rFonts w:ascii="Trebuchet MS" w:hAnsi="Trebuchet MS"/>
              </w:rPr>
              <w:t>Obiectiv</w:t>
            </w:r>
            <w:r w:rsidRPr="00EE57DB">
              <w:rPr>
                <w:rFonts w:ascii="Trebuchet MS" w:hAnsi="Trebuchet MS"/>
                <w:lang w:val="en-US"/>
              </w:rPr>
              <w:t>e</w:t>
            </w:r>
            <w:r w:rsidRPr="00EE57DB">
              <w:rPr>
                <w:rFonts w:ascii="Trebuchet MS" w:hAnsi="Trebuchet MS"/>
              </w:rPr>
              <w:t xml:space="preserve"> specific</w:t>
            </w:r>
            <w:r w:rsidRPr="00EE57DB">
              <w:rPr>
                <w:rFonts w:ascii="Trebuchet MS" w:hAnsi="Trebuchet MS"/>
                <w:lang w:val="en-US"/>
              </w:rPr>
              <w:t>e</w:t>
            </w:r>
            <w:r w:rsidRPr="00EE57DB">
              <w:rPr>
                <w:rFonts w:ascii="Trebuchet MS" w:hAnsi="Trebuchet MS"/>
              </w:rPr>
              <w:t xml:space="preserve"> al</w:t>
            </w:r>
            <w:r w:rsidRPr="00EE57DB">
              <w:rPr>
                <w:rFonts w:ascii="Trebuchet MS" w:hAnsi="Trebuchet MS"/>
                <w:lang w:val="en-US"/>
              </w:rPr>
              <w:t>e</w:t>
            </w:r>
            <w:r w:rsidRPr="00EE57DB">
              <w:rPr>
                <w:rFonts w:ascii="Trebuchet MS" w:hAnsi="Trebuchet MS"/>
              </w:rPr>
              <w:t xml:space="preserve"> măsurii</w:t>
            </w:r>
            <w:r w:rsidRPr="00EE57DB">
              <w:rPr>
                <w:rFonts w:ascii="Trebuchet MS" w:hAnsi="Trebuchet MS"/>
                <w:lang w:val="en-US"/>
              </w:rPr>
              <w:t xml:space="preserve"> M</w:t>
            </w:r>
            <w:r>
              <w:rPr>
                <w:rFonts w:ascii="Trebuchet MS" w:hAnsi="Trebuchet MS"/>
                <w:lang w:val="en-US"/>
              </w:rPr>
              <w:t>7</w:t>
            </w:r>
            <w:r w:rsidRPr="00EE57DB">
              <w:rPr>
                <w:rFonts w:ascii="Trebuchet MS" w:hAnsi="Trebuchet MS"/>
                <w:lang w:val="en-US"/>
              </w:rPr>
              <w:t>/3A:</w:t>
            </w:r>
          </w:p>
        </w:tc>
      </w:tr>
      <w:tr w:rsidR="002B415B" w:rsidRPr="00EE57DB" w:rsidTr="00A25EC3">
        <w:trPr>
          <w:trHeight w:val="300"/>
          <w:jc w:val="center"/>
        </w:trPr>
        <w:tc>
          <w:tcPr>
            <w:tcW w:w="5000" w:type="pct"/>
            <w:gridSpan w:val="2"/>
            <w:vAlign w:val="center"/>
          </w:tcPr>
          <w:p w:rsidR="002B415B" w:rsidRPr="00EE57DB" w:rsidRDefault="00235A1B" w:rsidP="00A25EC3">
            <w:pPr>
              <w:tabs>
                <w:tab w:val="left" w:pos="142"/>
              </w:tabs>
              <w:spacing w:after="0" w:line="240" w:lineRule="auto"/>
              <w:rPr>
                <w:rFonts w:ascii="Trebuchet MS" w:hAnsi="Trebuchet MS"/>
                <w:color w:val="000000"/>
                <w:lang w:val="en-US"/>
              </w:rPr>
            </w:pPr>
            <w:ins w:id="1" w:author="PC" w:date="2020-07-21T12:12:00Z">
              <w:r w:rsidRPr="000A2E34">
                <w:rPr>
                  <w:rFonts w:ascii="Trebuchet MS" w:hAnsi="Trebuchet MS" w:cs="Trebuchet MS"/>
                  <w:color w:val="FF0000"/>
                  <w:lang w:val="en-US"/>
                </w:rPr>
                <w:t>Dobandirea de informatii si cunostinte relevante</w:t>
              </w:r>
            </w:ins>
            <w:r w:rsidR="002B415B" w:rsidRPr="000A2E34">
              <w:rPr>
                <w:rFonts w:ascii="Trebuchet MS" w:hAnsi="Trebuchet MS" w:cs="Trebuchet MS"/>
                <w:color w:val="000000"/>
                <w:lang w:val="en-US"/>
              </w:rPr>
              <w:t xml:space="preserve">; </w:t>
            </w:r>
            <w:r w:rsidR="002B415B" w:rsidRPr="00EE57DB">
              <w:rPr>
                <w:rFonts w:ascii="Trebuchet MS" w:hAnsi="Trebuchet MS"/>
                <w:color w:val="000000"/>
                <w:lang w:val="en-US"/>
              </w:rPr>
              <w:t xml:space="preserve">Îmbunătăţirea </w:t>
            </w:r>
            <w:r w:rsidR="002B415B">
              <w:rPr>
                <w:rFonts w:ascii="Trebuchet MS" w:hAnsi="Trebuchet MS"/>
                <w:color w:val="000000"/>
                <w:lang w:val="en-US"/>
              </w:rPr>
              <w:t>competitivității producă</w:t>
            </w:r>
            <w:r w:rsidR="002B415B" w:rsidRPr="00EE57DB">
              <w:rPr>
                <w:rFonts w:ascii="Trebuchet MS" w:hAnsi="Trebuchet MS"/>
                <w:color w:val="000000"/>
                <w:lang w:val="en-US"/>
              </w:rPr>
              <w:t>torilor prin</w:t>
            </w:r>
            <w:r w:rsidR="002B415B">
              <w:rPr>
                <w:rFonts w:ascii="Trebuchet MS" w:hAnsi="Trebuchet MS"/>
                <w:color w:val="000000"/>
                <w:lang w:val="en-US"/>
              </w:rPr>
              <w:t xml:space="preserve"> promovare pe piață</w:t>
            </w:r>
            <w:r w:rsidR="002B415B" w:rsidRPr="00EE57DB">
              <w:rPr>
                <w:rFonts w:ascii="Trebuchet MS" w:hAnsi="Trebuchet MS"/>
                <w:color w:val="000000"/>
                <w:lang w:val="en-US"/>
              </w:rPr>
              <w:t xml:space="preserve"> a produselor locale.</w:t>
            </w:r>
          </w:p>
          <w:p w:rsidR="002B415B" w:rsidRPr="00EE57DB" w:rsidRDefault="002B415B" w:rsidP="00A25EC3">
            <w:pPr>
              <w:tabs>
                <w:tab w:val="left" w:pos="142"/>
              </w:tabs>
              <w:spacing w:after="0" w:line="240" w:lineRule="auto"/>
              <w:rPr>
                <w:rFonts w:ascii="Trebuchet MS" w:hAnsi="Trebuchet MS"/>
                <w:color w:val="FF0000"/>
                <w:lang w:val="en-US"/>
              </w:rPr>
            </w:pPr>
            <w:r w:rsidRPr="00EE57DB">
              <w:rPr>
                <w:rFonts w:ascii="Trebuchet MS" w:hAnsi="Trebuchet MS"/>
                <w:color w:val="000000"/>
                <w:lang w:val="en-US"/>
              </w:rPr>
              <w:t>Creşterea valorii adăugate a produselor agricole prin respectarea standardelor de calitate.</w:t>
            </w:r>
          </w:p>
        </w:tc>
      </w:tr>
      <w:tr w:rsidR="002B415B" w:rsidRPr="00EE57DB" w:rsidTr="00A25EC3">
        <w:trPr>
          <w:trHeight w:val="229"/>
          <w:jc w:val="center"/>
        </w:trPr>
        <w:tc>
          <w:tcPr>
            <w:tcW w:w="5000" w:type="pct"/>
            <w:gridSpan w:val="2"/>
            <w:shd w:val="clear" w:color="auto" w:fill="E5DFEC"/>
            <w:vAlign w:val="center"/>
          </w:tcPr>
          <w:p w:rsidR="002B415B" w:rsidRPr="00EE57DB" w:rsidRDefault="002B415B" w:rsidP="002B415B">
            <w:pPr>
              <w:numPr>
                <w:ilvl w:val="0"/>
                <w:numId w:val="1"/>
              </w:numPr>
              <w:spacing w:after="0" w:line="240" w:lineRule="auto"/>
              <w:rPr>
                <w:rFonts w:ascii="Trebuchet MS" w:hAnsi="Trebuchet MS"/>
              </w:rPr>
            </w:pPr>
            <w:r w:rsidRPr="00EE57DB">
              <w:rPr>
                <w:rFonts w:ascii="Trebuchet MS" w:hAnsi="Trebuchet MS"/>
              </w:rPr>
              <w:t>Contribuţie la prioritatea/priorităţile prevăzute la art.5, Reg.(UE) nr.1305/2013</w:t>
            </w:r>
          </w:p>
        </w:tc>
      </w:tr>
      <w:tr w:rsidR="002B415B" w:rsidRPr="00EE57DB" w:rsidTr="00A25EC3">
        <w:trPr>
          <w:trHeight w:val="976"/>
          <w:jc w:val="center"/>
        </w:trPr>
        <w:tc>
          <w:tcPr>
            <w:tcW w:w="5000" w:type="pct"/>
            <w:gridSpan w:val="2"/>
            <w:vAlign w:val="center"/>
          </w:tcPr>
          <w:p w:rsidR="002B415B" w:rsidRPr="00165918" w:rsidRDefault="002B415B" w:rsidP="00A25EC3">
            <w:pPr>
              <w:pStyle w:val="ListParagraph"/>
              <w:tabs>
                <w:tab w:val="left" w:pos="231"/>
              </w:tabs>
              <w:ind w:left="51"/>
              <w:rPr>
                <w:rFonts w:ascii="Trebuchet MS" w:hAnsi="Trebuchet MS"/>
                <w:sz w:val="22"/>
                <w:szCs w:val="22"/>
              </w:rPr>
            </w:pPr>
            <w:r w:rsidRPr="00EE57DB">
              <w:rPr>
                <w:rFonts w:ascii="Trebuchet MS" w:hAnsi="Trebuchet MS"/>
                <w:sz w:val="22"/>
                <w:szCs w:val="22"/>
              </w:rPr>
              <w:t>M</w:t>
            </w:r>
            <w:r>
              <w:rPr>
                <w:rFonts w:ascii="Trebuchet MS" w:hAnsi="Trebuchet MS"/>
                <w:sz w:val="22"/>
                <w:szCs w:val="22"/>
              </w:rPr>
              <w:t>ă</w:t>
            </w:r>
            <w:r w:rsidRPr="00EE57DB">
              <w:rPr>
                <w:rFonts w:ascii="Trebuchet MS" w:hAnsi="Trebuchet MS"/>
                <w:sz w:val="22"/>
                <w:szCs w:val="22"/>
              </w:rPr>
              <w:t xml:space="preserve">sura contribuie la prioritatea: P3. </w:t>
            </w:r>
            <w:r>
              <w:rPr>
                <w:rFonts w:ascii="Trebuchet MS" w:hAnsi="Trebuchet MS"/>
                <w:sz w:val="22"/>
                <w:szCs w:val="22"/>
              </w:rPr>
              <w:t>Promovarea organizării lanț</w:t>
            </w:r>
            <w:r w:rsidRPr="00EE57DB">
              <w:rPr>
                <w:rFonts w:ascii="Trebuchet MS" w:hAnsi="Trebuchet MS"/>
                <w:sz w:val="22"/>
                <w:szCs w:val="22"/>
              </w:rPr>
              <w:t xml:space="preserve">ului alimentar, inclusiv </w:t>
            </w:r>
            <w:r>
              <w:rPr>
                <w:rFonts w:ascii="Trebuchet MS" w:hAnsi="Trebuchet MS"/>
                <w:sz w:val="22"/>
                <w:szCs w:val="22"/>
              </w:rPr>
              <w:t>procesarea ș</w:t>
            </w:r>
            <w:r w:rsidRPr="00EE57DB">
              <w:rPr>
                <w:rFonts w:ascii="Trebuchet MS" w:hAnsi="Trebuchet MS"/>
                <w:sz w:val="22"/>
                <w:szCs w:val="22"/>
              </w:rPr>
              <w:t>i comercializarea</w:t>
            </w:r>
            <w:r>
              <w:rPr>
                <w:rFonts w:ascii="Trebuchet MS" w:hAnsi="Trebuchet MS"/>
                <w:sz w:val="22"/>
                <w:szCs w:val="22"/>
              </w:rPr>
              <w:t xml:space="preserve"> produselor agricole, a bunăstării animalelor și a gestionării riscurilor în agricultură</w:t>
            </w:r>
            <w:r w:rsidRPr="00EE57DB">
              <w:rPr>
                <w:rFonts w:ascii="Trebuchet MS" w:hAnsi="Trebuchet MS"/>
                <w:sz w:val="22"/>
                <w:szCs w:val="22"/>
              </w:rPr>
              <w:t>.</w:t>
            </w:r>
          </w:p>
        </w:tc>
      </w:tr>
      <w:tr w:rsidR="002B415B" w:rsidRPr="00EE57DB" w:rsidTr="00A25EC3">
        <w:trPr>
          <w:trHeight w:val="76"/>
          <w:jc w:val="center"/>
        </w:trPr>
        <w:tc>
          <w:tcPr>
            <w:tcW w:w="5000" w:type="pct"/>
            <w:gridSpan w:val="2"/>
            <w:shd w:val="clear" w:color="auto" w:fill="E5DFEC"/>
            <w:vAlign w:val="center"/>
          </w:tcPr>
          <w:p w:rsidR="002B415B" w:rsidRPr="00EE57DB" w:rsidRDefault="002B415B" w:rsidP="002B415B">
            <w:pPr>
              <w:numPr>
                <w:ilvl w:val="0"/>
                <w:numId w:val="1"/>
              </w:numPr>
              <w:spacing w:after="0" w:line="240" w:lineRule="auto"/>
              <w:rPr>
                <w:rFonts w:ascii="Trebuchet MS" w:hAnsi="Trebuchet MS"/>
              </w:rPr>
            </w:pPr>
            <w:r w:rsidRPr="003D297D">
              <w:rPr>
                <w:rFonts w:ascii="Trebuchet MS" w:hAnsi="Trebuchet MS"/>
              </w:rPr>
              <w:lastRenderedPageBreak/>
              <w:t>Măsura corespunde obiectivelor art</w:t>
            </w:r>
            <w:r w:rsidRPr="00581A11">
              <w:rPr>
                <w:rFonts w:ascii="Trebuchet MS" w:hAnsi="Trebuchet MS"/>
                <w:color w:val="1F497D"/>
              </w:rPr>
              <w:t xml:space="preserve">. </w:t>
            </w:r>
            <w:r>
              <w:rPr>
                <w:rFonts w:ascii="Trebuchet MS" w:hAnsi="Trebuchet MS"/>
                <w:color w:val="1F497D"/>
                <w:lang w:val="en-US"/>
              </w:rPr>
              <w:t xml:space="preserve"> </w:t>
            </w:r>
            <w:del w:id="2" w:author="PC" w:date="2020-07-21T12:13:00Z">
              <w:r w:rsidR="00235A1B" w:rsidRPr="00581A11" w:rsidDel="00590144">
                <w:rPr>
                  <w:rFonts w:ascii="Trebuchet MS" w:hAnsi="Trebuchet MS"/>
                  <w:color w:val="1F497D"/>
                  <w:lang w:val="en-US"/>
                </w:rPr>
                <w:delText>16</w:delText>
              </w:r>
            </w:del>
            <w:r w:rsidR="00235A1B">
              <w:rPr>
                <w:rFonts w:ascii="Trebuchet MS" w:hAnsi="Trebuchet MS"/>
                <w:color w:val="1F497D"/>
                <w:lang w:val="en-US"/>
              </w:rPr>
              <w:t xml:space="preserve"> </w:t>
            </w:r>
            <w:ins w:id="3" w:author="PC" w:date="2020-07-21T12:14:00Z">
              <w:r w:rsidR="00235A1B">
                <w:rPr>
                  <w:rFonts w:ascii="Trebuchet MS" w:hAnsi="Trebuchet MS"/>
                  <w:color w:val="1F497D"/>
                  <w:lang w:val="en-US"/>
                </w:rPr>
                <w:t>14</w:t>
              </w:r>
            </w:ins>
            <w:r w:rsidR="00235A1B" w:rsidRPr="000B76E6">
              <w:rPr>
                <w:rFonts w:ascii="Trebuchet MS" w:hAnsi="Trebuchet MS"/>
                <w:color w:val="FF0000"/>
                <w:lang w:val="en-US"/>
              </w:rPr>
              <w:t>,</w:t>
            </w:r>
            <w:r w:rsidR="00235A1B" w:rsidRPr="00581A11">
              <w:rPr>
                <w:rFonts w:ascii="Trebuchet MS" w:hAnsi="Trebuchet MS"/>
                <w:color w:val="1F497D"/>
                <w:lang w:val="en-US"/>
              </w:rPr>
              <w:t xml:space="preserve"> </w:t>
            </w:r>
            <w:r w:rsidRPr="003D297D">
              <w:rPr>
                <w:rFonts w:ascii="Trebuchet MS" w:hAnsi="Trebuchet MS"/>
              </w:rPr>
              <w:t>din Reg.(UE) nr.1305/2013</w:t>
            </w:r>
            <w:r w:rsidRPr="00EE57DB">
              <w:rPr>
                <w:rFonts w:ascii="Trebuchet MS" w:hAnsi="Trebuchet MS"/>
                <w:lang w:val="en-US"/>
              </w:rPr>
              <w:t>;</w:t>
            </w:r>
          </w:p>
        </w:tc>
      </w:tr>
      <w:tr w:rsidR="002B415B" w:rsidRPr="00EE57DB" w:rsidTr="00A25EC3">
        <w:trPr>
          <w:trHeight w:val="76"/>
          <w:jc w:val="center"/>
        </w:trPr>
        <w:tc>
          <w:tcPr>
            <w:tcW w:w="5000" w:type="pct"/>
            <w:gridSpan w:val="2"/>
            <w:shd w:val="clear" w:color="auto" w:fill="FFFFFF"/>
            <w:vAlign w:val="center"/>
          </w:tcPr>
          <w:p w:rsidR="00235A1B" w:rsidRDefault="00235A1B" w:rsidP="00A25EC3">
            <w:pPr>
              <w:spacing w:after="0" w:line="240" w:lineRule="auto"/>
              <w:rPr>
                <w:rFonts w:ascii="Trebuchet MS" w:hAnsi="Trebuchet MS"/>
                <w:lang w:val="en-US"/>
              </w:rPr>
            </w:pPr>
            <w:ins w:id="4" w:author="PC" w:date="2020-07-21T12:14:00Z">
              <w:r w:rsidRPr="00FD5DF4">
                <w:rPr>
                  <w:color w:val="FF0000"/>
                </w:rPr>
                <w:t>Transfer de cunoștințe și acțiuni de informare</w:t>
              </w:r>
              <w:r>
                <w:rPr>
                  <w:color w:val="FF0000"/>
                </w:rPr>
                <w:t>(2)</w:t>
              </w:r>
              <w:r w:rsidRPr="00FD5DF4">
                <w:rPr>
                  <w:color w:val="FF0000"/>
                </w:rPr>
                <w:t>sprijin pentru activități demonstrative și acțiuni de informare</w:t>
              </w:r>
            </w:ins>
            <w:r w:rsidRPr="00590144">
              <w:rPr>
                <w:rFonts w:ascii="Trebuchet MS" w:hAnsi="Trebuchet MS"/>
                <w:lang w:val="en-US"/>
              </w:rPr>
              <w:t xml:space="preserve"> </w:t>
            </w:r>
          </w:p>
          <w:p w:rsidR="002B415B" w:rsidRPr="00590144" w:rsidRDefault="002B415B" w:rsidP="00A25EC3">
            <w:pPr>
              <w:spacing w:after="0" w:line="240" w:lineRule="auto"/>
              <w:rPr>
                <w:rFonts w:ascii="Trebuchet MS" w:hAnsi="Trebuchet MS"/>
                <w:lang w:val="en-US"/>
              </w:rPr>
            </w:pPr>
            <w:r w:rsidRPr="00590144">
              <w:rPr>
                <w:rFonts w:ascii="Trebuchet MS" w:hAnsi="Trebuchet MS"/>
                <w:lang w:val="en-US"/>
              </w:rPr>
              <w:t>Scheme de calitate pentru produse agricole şi agroalimentare. Alin.1) În cadrul acestei măsuri se acordă sprijin fermierilor şi grupurilor de fermieri care participă pentru prima dată la: (b) schemele de calitate, inclusiv schemele de certificare a exploataţiilor agricole, pentru produse agricole şi alimentare sau pentru bumbac, recunoscute de statele membre ca îndeplinind următoarele criterii:</w:t>
            </w:r>
          </w:p>
          <w:p w:rsidR="002B415B" w:rsidRPr="00590144" w:rsidRDefault="002B415B" w:rsidP="00A25EC3">
            <w:pPr>
              <w:spacing w:after="0" w:line="240" w:lineRule="auto"/>
              <w:rPr>
                <w:rFonts w:ascii="Trebuchet MS" w:hAnsi="Trebuchet MS"/>
                <w:lang w:val="en-US"/>
              </w:rPr>
            </w:pPr>
            <w:r w:rsidRPr="00590144">
              <w:rPr>
                <w:rFonts w:ascii="Trebuchet MS" w:hAnsi="Trebuchet MS"/>
                <w:lang w:val="en-US"/>
              </w:rPr>
              <w:t>(i) specificitatea produsului final din cadrul acestor scheme derivă din obligaţii clare privind garantarea: — caracteristicilor specifice ale produselor, — metodelor specifice de cultivare sau de producţie, sau — unei calităţi a produsului final care depăşeşte semnificativ standardele comerciale aplicabile produselor de larg consum în ceea ce priveşte sănătatea publică, sănătatea animalelor sau a plantelor, bunăstarea animalelorsau protecţia mediului;</w:t>
            </w:r>
          </w:p>
          <w:p w:rsidR="002B415B" w:rsidRPr="00590144" w:rsidRDefault="002B415B" w:rsidP="00A25EC3">
            <w:pPr>
              <w:spacing w:after="0" w:line="240" w:lineRule="auto"/>
              <w:rPr>
                <w:rFonts w:ascii="Trebuchet MS" w:hAnsi="Trebuchet MS"/>
                <w:lang w:val="en-US"/>
              </w:rPr>
            </w:pPr>
            <w:r w:rsidRPr="00590144">
              <w:rPr>
                <w:rFonts w:ascii="Trebuchet MS" w:hAnsi="Trebuchet MS"/>
                <w:lang w:val="en-US"/>
              </w:rPr>
              <w:t>(ii) schema este deschisă tuturor producătorilor;</w:t>
            </w:r>
          </w:p>
          <w:p w:rsidR="002B415B" w:rsidRPr="00590144" w:rsidRDefault="002B415B" w:rsidP="00A25EC3">
            <w:pPr>
              <w:spacing w:after="0" w:line="240" w:lineRule="auto"/>
              <w:rPr>
                <w:rFonts w:ascii="Trebuchet MS" w:hAnsi="Trebuchet MS"/>
                <w:lang w:val="en-US"/>
              </w:rPr>
            </w:pPr>
            <w:r w:rsidRPr="00590144">
              <w:rPr>
                <w:rFonts w:ascii="Trebuchet MS" w:hAnsi="Trebuchet MS"/>
                <w:lang w:val="en-US"/>
              </w:rPr>
              <w:t>(iii) schemă implică respectarea unor specificaţii obligatorii ale produsului, acest lucru fiind verificat de autorităţile publice sau de un organism independent de inspecţie;</w:t>
            </w:r>
          </w:p>
          <w:p w:rsidR="002B415B" w:rsidRPr="00590144" w:rsidRDefault="002B415B" w:rsidP="00A25EC3">
            <w:pPr>
              <w:spacing w:after="0" w:line="240" w:lineRule="auto"/>
              <w:rPr>
                <w:rFonts w:ascii="Trebuchet MS" w:hAnsi="Trebuchet MS"/>
                <w:lang w:val="en-US"/>
              </w:rPr>
            </w:pPr>
            <w:r w:rsidRPr="00590144">
              <w:rPr>
                <w:rFonts w:ascii="Trebuchet MS" w:hAnsi="Trebuchet MS"/>
                <w:lang w:val="en-US"/>
              </w:rPr>
              <w:t xml:space="preserve">(c) </w:t>
            </w:r>
            <w:proofErr w:type="gramStart"/>
            <w:r w:rsidRPr="00590144">
              <w:rPr>
                <w:rFonts w:ascii="Trebuchet MS" w:hAnsi="Trebuchet MS"/>
                <w:lang w:val="en-US"/>
              </w:rPr>
              <w:t>scheme</w:t>
            </w:r>
            <w:proofErr w:type="gramEnd"/>
            <w:r w:rsidRPr="00590144">
              <w:rPr>
                <w:rFonts w:ascii="Trebuchet MS" w:hAnsi="Trebuchet MS"/>
                <w:lang w:val="en-US"/>
              </w:rPr>
              <w:t xml:space="preserve"> voluntare de certificare a produselor agricole recunoscute de statele membre ca aplicând orientările UE privind cele mai bune practici pentru sistemele de certificare voluntară a produselor agricole şi alimentare.</w:t>
            </w:r>
          </w:p>
          <w:p w:rsidR="002B415B" w:rsidRPr="00590144" w:rsidRDefault="002B415B" w:rsidP="00A25EC3">
            <w:pPr>
              <w:spacing w:after="0" w:line="240" w:lineRule="auto"/>
              <w:rPr>
                <w:rFonts w:ascii="Trebuchet MS" w:hAnsi="Trebuchet MS"/>
                <w:lang w:val="en-US"/>
              </w:rPr>
            </w:pPr>
            <w:r w:rsidRPr="00590144">
              <w:rPr>
                <w:rFonts w:ascii="Trebuchet MS" w:hAnsi="Trebuchet MS"/>
                <w:lang w:val="en-US"/>
              </w:rPr>
              <w:t>(2) Sprijinul în cadrul acestei măsuri poate acoperi, de asemenea, costuri care decurg din activităţi de informare şi promovare puse în aplicare de grupuri de producători pe piaţa internă, privind produse care fac obiectul unei scheme de calitate care beneficiază de sprijin în conformitate cu alineatul (1).</w:t>
            </w:r>
          </w:p>
          <w:p w:rsidR="002B415B" w:rsidRPr="00590144" w:rsidRDefault="002B415B" w:rsidP="00A25EC3">
            <w:pPr>
              <w:spacing w:after="0" w:line="240" w:lineRule="auto"/>
              <w:rPr>
                <w:rFonts w:ascii="Trebuchet MS" w:hAnsi="Trebuchet MS"/>
                <w:lang w:val="en-US"/>
              </w:rPr>
            </w:pPr>
            <w:r w:rsidRPr="00590144">
              <w:rPr>
                <w:rFonts w:ascii="Trebuchet MS" w:hAnsi="Trebuchet MS"/>
                <w:lang w:val="en-US"/>
              </w:rPr>
              <w:t>(3) Sprijinul prevăzut la alineatul (1) se acordă sub forma unui stimulent financiar anual al cărui nivel se stabileşte în funcţie de nivelul costurilor fixe rezultate din participarea la schemele pentru care se acordă sprijin, în decursul unei perioade de maximum cinci ani.</w:t>
            </w:r>
          </w:p>
          <w:p w:rsidR="002B415B" w:rsidRPr="00581A11" w:rsidRDefault="002B415B" w:rsidP="00A25EC3">
            <w:pPr>
              <w:spacing w:after="0" w:line="240" w:lineRule="auto"/>
              <w:rPr>
                <w:rFonts w:ascii="Trebuchet MS" w:hAnsi="Trebuchet MS"/>
                <w:color w:val="4F81BD"/>
                <w:lang w:val="en-US"/>
              </w:rPr>
            </w:pPr>
            <w:r w:rsidRPr="00590144">
              <w:rPr>
                <w:rFonts w:ascii="Trebuchet MS" w:hAnsi="Trebuchet MS"/>
                <w:lang w:val="en-US"/>
              </w:rPr>
              <w:t>(4) Sprijinul este limitat la rată maximă a sprijinului şi cuantumul prevăzute în anexă II.</w:t>
            </w:r>
          </w:p>
        </w:tc>
      </w:tr>
      <w:tr w:rsidR="002B415B" w:rsidRPr="00EE57DB" w:rsidTr="00A25EC3">
        <w:trPr>
          <w:trHeight w:val="182"/>
          <w:jc w:val="center"/>
        </w:trPr>
        <w:tc>
          <w:tcPr>
            <w:tcW w:w="5000" w:type="pct"/>
            <w:gridSpan w:val="2"/>
            <w:shd w:val="clear" w:color="auto" w:fill="E5DFEC"/>
            <w:vAlign w:val="center"/>
          </w:tcPr>
          <w:p w:rsidR="002B415B" w:rsidRPr="00EE57DB" w:rsidRDefault="002B415B" w:rsidP="002B415B">
            <w:pPr>
              <w:pStyle w:val="ListParagraph"/>
              <w:numPr>
                <w:ilvl w:val="1"/>
                <w:numId w:val="2"/>
              </w:numPr>
              <w:tabs>
                <w:tab w:val="left" w:pos="510"/>
              </w:tabs>
              <w:spacing w:line="276" w:lineRule="auto"/>
              <w:rPr>
                <w:rFonts w:ascii="Trebuchet MS" w:hAnsi="Trebuchet MS"/>
                <w:sz w:val="22"/>
                <w:szCs w:val="22"/>
              </w:rPr>
            </w:pPr>
            <w:r>
              <w:rPr>
                <w:rFonts w:ascii="Trebuchet MS" w:hAnsi="Trebuchet MS"/>
                <w:sz w:val="22"/>
                <w:szCs w:val="22"/>
              </w:rPr>
              <w:t>Mă</w:t>
            </w:r>
            <w:r w:rsidRPr="00EE57DB">
              <w:rPr>
                <w:rFonts w:ascii="Trebuchet MS" w:hAnsi="Trebuchet MS"/>
                <w:sz w:val="22"/>
                <w:szCs w:val="22"/>
              </w:rPr>
              <w:t>sura con</w:t>
            </w:r>
            <w:r>
              <w:rPr>
                <w:rFonts w:ascii="Trebuchet MS" w:hAnsi="Trebuchet MS"/>
                <w:sz w:val="22"/>
                <w:szCs w:val="22"/>
              </w:rPr>
              <w:t>tribuie la Domeniul de Intervenț</w:t>
            </w:r>
            <w:r w:rsidRPr="00EE57DB">
              <w:rPr>
                <w:rFonts w:ascii="Trebuchet MS" w:hAnsi="Trebuchet MS"/>
                <w:sz w:val="22"/>
                <w:szCs w:val="22"/>
              </w:rPr>
              <w:t>ie;</w:t>
            </w:r>
          </w:p>
        </w:tc>
      </w:tr>
      <w:tr w:rsidR="002B415B" w:rsidRPr="00EE57DB" w:rsidTr="00A25EC3">
        <w:trPr>
          <w:trHeight w:val="182"/>
          <w:jc w:val="center"/>
        </w:trPr>
        <w:tc>
          <w:tcPr>
            <w:tcW w:w="5000" w:type="pct"/>
            <w:gridSpan w:val="2"/>
            <w:shd w:val="clear" w:color="auto" w:fill="FFFFFF"/>
            <w:vAlign w:val="center"/>
          </w:tcPr>
          <w:p w:rsidR="002B415B" w:rsidRDefault="002B415B" w:rsidP="00A25EC3">
            <w:pPr>
              <w:pStyle w:val="ListParagraph"/>
              <w:tabs>
                <w:tab w:val="left" w:pos="510"/>
              </w:tabs>
              <w:spacing w:line="276" w:lineRule="auto"/>
              <w:ind w:left="0"/>
              <w:rPr>
                <w:rFonts w:ascii="Trebuchet MS" w:hAnsi="Trebuchet MS" w:cs="TimesNewRomanPS-BoldMT"/>
                <w:bCs/>
                <w:sz w:val="22"/>
                <w:szCs w:val="22"/>
                <w:lang w:val="it-IT"/>
              </w:rPr>
            </w:pPr>
            <w:r>
              <w:rPr>
                <w:rFonts w:ascii="Trebuchet MS" w:hAnsi="Trebuchet MS"/>
                <w:b/>
                <w:sz w:val="22"/>
                <w:szCs w:val="22"/>
              </w:rPr>
              <w:t>Domeniul principal de intervenț</w:t>
            </w:r>
            <w:r w:rsidRPr="000254C6">
              <w:rPr>
                <w:rFonts w:ascii="Trebuchet MS" w:hAnsi="Trebuchet MS"/>
                <w:b/>
                <w:sz w:val="22"/>
                <w:szCs w:val="22"/>
              </w:rPr>
              <w:t>ie</w:t>
            </w:r>
            <w:r>
              <w:rPr>
                <w:rFonts w:ascii="Trebuchet MS" w:hAnsi="Trebuchet MS"/>
                <w:sz w:val="22"/>
                <w:szCs w:val="22"/>
              </w:rPr>
              <w:t xml:space="preserve"> </w:t>
            </w:r>
            <w:r w:rsidRPr="00EE57DB">
              <w:rPr>
                <w:rFonts w:ascii="Trebuchet MS" w:hAnsi="Trebuchet MS"/>
                <w:sz w:val="22"/>
                <w:szCs w:val="22"/>
              </w:rPr>
              <w:t>3A)</w:t>
            </w:r>
            <w:r>
              <w:rPr>
                <w:rFonts w:ascii="Trebuchet MS" w:hAnsi="Trebuchet MS"/>
                <w:sz w:val="22"/>
                <w:szCs w:val="22"/>
              </w:rPr>
              <w:t xml:space="preserve"> </w:t>
            </w:r>
            <w:r w:rsidRPr="00581A11">
              <w:rPr>
                <w:rFonts w:ascii="Trebuchet MS" w:hAnsi="Trebuchet MS"/>
                <w:color w:val="4F81BD"/>
                <w:sz w:val="22"/>
                <w:szCs w:val="22"/>
              </w:rPr>
              <w:t>“</w:t>
            </w:r>
            <w:r w:rsidRPr="003B1873">
              <w:rPr>
                <w:rFonts w:ascii="Trebuchet MS" w:hAnsi="Trebuchet MS"/>
                <w:sz w:val="22"/>
                <w:szCs w:val="22"/>
              </w:rPr>
              <w:t>Îmbunătățirea competitivității producătorilor primari printr-o mai bună integrare a acestora în lanțul agroalimentar prin intermediul schemelor de calitate, al creșterii valorii adăugate a produselor agricole, al promovării pe piețele locale și în cadrul circuitelor scurte de aprovizionare, al grupurilor și organizațiilor de producători și al organizațiilor interprofesionale</w:t>
            </w:r>
            <w:ins w:id="5" w:author="PC" w:date="2020-07-23T15:30:00Z">
              <w:r w:rsidR="00761590">
                <w:rPr>
                  <w:rFonts w:ascii="Trebuchet MS" w:hAnsi="Trebuchet MS"/>
                  <w:sz w:val="22"/>
                  <w:szCs w:val="22"/>
                </w:rPr>
                <w:t xml:space="preserve">. </w:t>
              </w:r>
            </w:ins>
            <w:ins w:id="6" w:author="PC" w:date="2020-07-23T15:31:00Z">
              <w:r w:rsidR="00761590" w:rsidRPr="003B1873">
                <w:rPr>
                  <w:rFonts w:ascii="Trebuchet MS" w:hAnsi="Trebuchet MS" w:cs="TimesNewRomanPS-BoldMT"/>
                  <w:bCs/>
                  <w:sz w:val="22"/>
                  <w:szCs w:val="22"/>
                  <w:lang w:val="it-IT"/>
                </w:rPr>
                <w:t>.</w:t>
              </w:r>
              <w:r w:rsidR="00761590">
                <w:rPr>
                  <w:rFonts w:ascii="Trebuchet MS" w:hAnsi="Trebuchet MS" w:cs="TimesNewRomanPS-BoldMT"/>
                  <w:bCs/>
                  <w:sz w:val="22"/>
                  <w:szCs w:val="22"/>
                  <w:lang w:val="it-IT"/>
                </w:rPr>
                <w:t xml:space="preserve"> </w:t>
              </w:r>
              <w:r w:rsidR="00761590" w:rsidRPr="006071B8">
                <w:rPr>
                  <w:color w:val="FF0000"/>
                </w:rPr>
                <w:t>Sprijin acordat prin acțiunile de informare pentru a facilita accesul fermierilor şi micilor procesatori la informații actualizate, atât prin prezentarea unor materiale informative, cât și prin efectuarea de activitati demonstrative în cadrul unor investiții de succes, prin prezentarea modelelor practice ale modului în care pot îmbunătăți calitatea produselor, adăuga valoare produselor, dezvolta lanțurile scurte de aprovizionare și grupurile de producători</w:t>
              </w:r>
              <w:r w:rsidR="00761590">
                <w:rPr>
                  <w:color w:val="FF0000"/>
                </w:rPr>
                <w:t>”</w:t>
              </w:r>
            </w:ins>
          </w:p>
          <w:p w:rsidR="002B415B" w:rsidRPr="00EE57DB" w:rsidRDefault="002B415B" w:rsidP="00A25EC3">
            <w:pPr>
              <w:pStyle w:val="ListParagraph"/>
              <w:tabs>
                <w:tab w:val="left" w:pos="510"/>
              </w:tabs>
              <w:spacing w:line="276" w:lineRule="auto"/>
              <w:ind w:left="0"/>
              <w:rPr>
                <w:rFonts w:ascii="Trebuchet MS" w:hAnsi="Trebuchet MS"/>
                <w:sz w:val="22"/>
                <w:szCs w:val="22"/>
              </w:rPr>
            </w:pPr>
            <w:r w:rsidRPr="00EE57DB">
              <w:rPr>
                <w:rFonts w:ascii="Trebuchet MS" w:hAnsi="Trebuchet MS"/>
                <w:sz w:val="22"/>
                <w:szCs w:val="22"/>
              </w:rPr>
              <w:t>Calitatea şi di</w:t>
            </w:r>
            <w:r>
              <w:rPr>
                <w:rFonts w:ascii="Trebuchet MS" w:hAnsi="Trebuchet MS"/>
                <w:sz w:val="22"/>
                <w:szCs w:val="22"/>
              </w:rPr>
              <w:t>versitatea producţiei agricole ș</w:t>
            </w:r>
            <w:r w:rsidRPr="00EE57DB">
              <w:rPr>
                <w:rFonts w:ascii="Trebuchet MS" w:hAnsi="Trebuchet MS"/>
                <w:sz w:val="22"/>
                <w:szCs w:val="22"/>
              </w:rPr>
              <w:t xml:space="preserve">i alimentare, din </w:t>
            </w:r>
            <w:r>
              <w:rPr>
                <w:rFonts w:ascii="Trebuchet MS" w:hAnsi="Trebuchet MS"/>
                <w:sz w:val="22"/>
                <w:szCs w:val="22"/>
              </w:rPr>
              <w:t>teritoriul GAL Dobrogea Centrală</w:t>
            </w:r>
            <w:r w:rsidRPr="00EE57DB">
              <w:rPr>
                <w:rFonts w:ascii="Trebuchet MS" w:hAnsi="Trebuchet MS"/>
                <w:sz w:val="22"/>
                <w:szCs w:val="22"/>
              </w:rPr>
              <w:t xml:space="preserve"> reprezintă un </w:t>
            </w:r>
            <w:r>
              <w:rPr>
                <w:rFonts w:ascii="Trebuchet MS" w:hAnsi="Trebuchet MS"/>
                <w:sz w:val="22"/>
                <w:szCs w:val="22"/>
              </w:rPr>
              <w:t>reper important î</w:t>
            </w:r>
            <w:r w:rsidRPr="00EE57DB">
              <w:rPr>
                <w:rFonts w:ascii="Trebuchet MS" w:hAnsi="Trebuchet MS"/>
                <w:sz w:val="22"/>
                <w:szCs w:val="22"/>
              </w:rPr>
              <w:t>n perioada de programare 2014-2020</w:t>
            </w:r>
            <w:r>
              <w:rPr>
                <w:rFonts w:ascii="Trebuchet MS" w:hAnsi="Trebuchet MS"/>
                <w:sz w:val="22"/>
                <w:szCs w:val="22"/>
              </w:rPr>
              <w:t>, aplicâ</w:t>
            </w:r>
            <w:r w:rsidRPr="00EE57DB">
              <w:rPr>
                <w:rFonts w:ascii="Trebuchet MS" w:hAnsi="Trebuchet MS"/>
                <w:sz w:val="22"/>
                <w:szCs w:val="22"/>
              </w:rPr>
              <w:t>nd pri</w:t>
            </w:r>
            <w:r>
              <w:rPr>
                <w:rFonts w:ascii="Trebuchet MS" w:hAnsi="Trebuchet MS"/>
                <w:sz w:val="22"/>
                <w:szCs w:val="22"/>
              </w:rPr>
              <w:t>ncipiul multiplicării prin exemplu de bună practică</w:t>
            </w:r>
            <w:r w:rsidRPr="00EE57DB">
              <w:rPr>
                <w:rFonts w:ascii="Trebuchet MS" w:hAnsi="Trebuchet MS"/>
                <w:sz w:val="22"/>
                <w:szCs w:val="22"/>
              </w:rPr>
              <w:t>.</w:t>
            </w:r>
          </w:p>
        </w:tc>
      </w:tr>
      <w:tr w:rsidR="002B415B" w:rsidRPr="00EE57DB" w:rsidTr="00A25EC3">
        <w:trPr>
          <w:trHeight w:val="215"/>
          <w:jc w:val="center"/>
        </w:trPr>
        <w:tc>
          <w:tcPr>
            <w:tcW w:w="5000" w:type="pct"/>
            <w:gridSpan w:val="2"/>
            <w:shd w:val="clear" w:color="auto" w:fill="E5DFEC"/>
            <w:vAlign w:val="center"/>
          </w:tcPr>
          <w:p w:rsidR="002B415B" w:rsidRPr="00EE57DB" w:rsidRDefault="002B415B" w:rsidP="002B415B">
            <w:pPr>
              <w:pStyle w:val="ListParagraph"/>
              <w:numPr>
                <w:ilvl w:val="1"/>
                <w:numId w:val="2"/>
              </w:numPr>
              <w:tabs>
                <w:tab w:val="left" w:pos="510"/>
              </w:tabs>
              <w:spacing w:line="276" w:lineRule="auto"/>
              <w:rPr>
                <w:rFonts w:ascii="Trebuchet MS" w:hAnsi="Trebuchet MS"/>
                <w:sz w:val="22"/>
                <w:szCs w:val="22"/>
              </w:rPr>
            </w:pPr>
            <w:r>
              <w:rPr>
                <w:rFonts w:ascii="Trebuchet MS" w:hAnsi="Trebuchet MS"/>
                <w:sz w:val="22"/>
                <w:szCs w:val="22"/>
              </w:rPr>
              <w:t>Mă</w:t>
            </w:r>
            <w:r w:rsidRPr="00EE57DB">
              <w:rPr>
                <w:rFonts w:ascii="Trebuchet MS" w:hAnsi="Trebuchet MS"/>
                <w:sz w:val="22"/>
                <w:szCs w:val="22"/>
              </w:rPr>
              <w:t>sura contribuie la obiectivele transversale ale Reg.(UE) 1305/2013:</w:t>
            </w:r>
          </w:p>
        </w:tc>
      </w:tr>
      <w:tr w:rsidR="002B415B" w:rsidRPr="00EE57DB" w:rsidTr="00A25EC3">
        <w:trPr>
          <w:trHeight w:val="300"/>
          <w:jc w:val="center"/>
        </w:trPr>
        <w:tc>
          <w:tcPr>
            <w:tcW w:w="5000" w:type="pct"/>
            <w:gridSpan w:val="2"/>
            <w:vAlign w:val="center"/>
          </w:tcPr>
          <w:p w:rsidR="002B415B" w:rsidRPr="000725A9" w:rsidRDefault="002B415B" w:rsidP="00A25EC3">
            <w:pPr>
              <w:spacing w:after="0" w:line="240" w:lineRule="auto"/>
              <w:rPr>
                <w:rFonts w:ascii="Trebuchet MS" w:hAnsi="Trebuchet MS"/>
                <w:lang w:val="en-US"/>
              </w:rPr>
            </w:pPr>
            <w:r>
              <w:rPr>
                <w:rFonts w:ascii="Trebuchet MS" w:hAnsi="Trebuchet MS"/>
                <w:lang w:val="en-US"/>
              </w:rPr>
              <w:t>Măsura</w:t>
            </w:r>
            <w:r w:rsidRPr="000725A9">
              <w:rPr>
                <w:rFonts w:ascii="Trebuchet MS" w:hAnsi="Trebuchet MS"/>
                <w:lang w:val="en-US"/>
              </w:rPr>
              <w:t xml:space="preserve"> contribuie la următoarele obiective transversale: mediu şi inovare</w:t>
            </w:r>
            <w:r>
              <w:rPr>
                <w:rFonts w:ascii="Trebuchet MS" w:hAnsi="Trebuchet MS"/>
                <w:lang w:val="en-US"/>
              </w:rPr>
              <w:t>.</w:t>
            </w:r>
          </w:p>
          <w:p w:rsidR="002B415B" w:rsidRPr="000725A9" w:rsidRDefault="002B415B" w:rsidP="00A25EC3">
            <w:pPr>
              <w:spacing w:after="0" w:line="240" w:lineRule="auto"/>
              <w:rPr>
                <w:rFonts w:ascii="Trebuchet MS" w:hAnsi="Trebuchet MS"/>
                <w:lang w:val="en-US"/>
              </w:rPr>
            </w:pPr>
            <w:r w:rsidRPr="000725A9">
              <w:rPr>
                <w:rFonts w:ascii="Trebuchet MS" w:hAnsi="Trebuchet MS"/>
                <w:b/>
                <w:lang w:val="en-US"/>
              </w:rPr>
              <w:t>Mediu:</w:t>
            </w:r>
            <w:r>
              <w:rPr>
                <w:rFonts w:ascii="Trebuchet MS" w:hAnsi="Trebuchet MS"/>
                <w:b/>
                <w:lang w:val="en-US"/>
              </w:rPr>
              <w:t xml:space="preserve"> </w:t>
            </w:r>
            <w:r>
              <w:rPr>
                <w:color w:val="FF0000"/>
              </w:rPr>
              <w:t xml:space="preserve"> </w:t>
            </w:r>
            <w:ins w:id="7" w:author="PC" w:date="2020-07-23T15:31:00Z">
              <w:r w:rsidR="00761590">
                <w:rPr>
                  <w:color w:val="FF0000"/>
                </w:rPr>
                <w:t xml:space="preserve">Prin </w:t>
              </w:r>
              <w:proofErr w:type="gramStart"/>
              <w:r w:rsidR="00761590">
                <w:rPr>
                  <w:color w:val="FF0000"/>
                </w:rPr>
                <w:t xml:space="preserve">activitatile </w:t>
              </w:r>
              <w:r w:rsidR="00761590" w:rsidRPr="000C5AA5">
                <w:rPr>
                  <w:color w:val="FF0000"/>
                </w:rPr>
                <w:t xml:space="preserve"> premergatoare</w:t>
              </w:r>
              <w:proofErr w:type="gramEnd"/>
              <w:r w:rsidR="00761590" w:rsidRPr="000C5AA5">
                <w:rPr>
                  <w:color w:val="FF0000"/>
                </w:rPr>
                <w:t xml:space="preserve"> aderarii la schemele de calitate se v</w:t>
              </w:r>
              <w:r w:rsidR="00761590">
                <w:rPr>
                  <w:color w:val="FF0000"/>
                </w:rPr>
                <w:t>a</w:t>
              </w:r>
              <w:r w:rsidR="00761590" w:rsidRPr="000C5AA5">
                <w:rPr>
                  <w:color w:val="FF0000"/>
                </w:rPr>
                <w:t xml:space="preserve"> realiz</w:t>
              </w:r>
              <w:r w:rsidR="00761590">
                <w:rPr>
                  <w:color w:val="FF0000"/>
                </w:rPr>
                <w:t>a</w:t>
              </w:r>
            </w:ins>
            <w:r>
              <w:rPr>
                <w:color w:val="FF0000"/>
              </w:rPr>
              <w:t>,</w:t>
            </w:r>
            <w:r w:rsidRPr="000725A9">
              <w:rPr>
                <w:rFonts w:ascii="Trebuchet MS" w:hAnsi="Trebuchet MS"/>
                <w:lang w:val="en-US"/>
              </w:rPr>
              <w:t xml:space="preserve"> încurajarea participării fermierilor şi procesatorilor la sistemele de calitate, susţinem adăugarea valorii produselor agricole, dezvoltarea lanţurilor scurte de aprovizionare şi de depozitare. În consecinţă, dezvoltarea pieţelor locale ar putea duce </w:t>
            </w:r>
            <w:r>
              <w:rPr>
                <w:rFonts w:ascii="Trebuchet MS" w:hAnsi="Trebuchet MS"/>
                <w:lang w:val="en-US"/>
              </w:rPr>
              <w:t xml:space="preserve">la rute de transport scurtate, </w:t>
            </w:r>
            <w:r w:rsidRPr="000725A9">
              <w:rPr>
                <w:rFonts w:ascii="Trebuchet MS" w:hAnsi="Trebuchet MS"/>
                <w:lang w:val="en-US"/>
              </w:rPr>
              <w:t xml:space="preserve">la </w:t>
            </w:r>
            <w:r w:rsidRPr="000725A9">
              <w:rPr>
                <w:rFonts w:ascii="Trebuchet MS" w:hAnsi="Trebuchet MS"/>
                <w:lang w:val="en-US"/>
              </w:rPr>
              <w:lastRenderedPageBreak/>
              <w:t xml:space="preserve">reducerea costurilor de logistică şi de asemenea la reducerea amprentei de carbon. În normele de producţie, sistemele de calitate au standarde mai ridicate în ceea ce priveşte protecţia mediului şi au efecte directe şi indirecte asupra nivelului mai ridicat de conştientizare </w:t>
            </w:r>
            <w:proofErr w:type="gramStart"/>
            <w:r w:rsidRPr="000725A9">
              <w:rPr>
                <w:rFonts w:ascii="Trebuchet MS" w:hAnsi="Trebuchet MS"/>
                <w:lang w:val="en-US"/>
              </w:rPr>
              <w:t>a</w:t>
            </w:r>
            <w:proofErr w:type="gramEnd"/>
            <w:r w:rsidRPr="000725A9">
              <w:rPr>
                <w:rFonts w:ascii="Trebuchet MS" w:hAnsi="Trebuchet MS"/>
                <w:lang w:val="en-US"/>
              </w:rPr>
              <w:t xml:space="preserve"> importanţei protecţiei mediului.</w:t>
            </w:r>
          </w:p>
          <w:p w:rsidR="002B415B" w:rsidRDefault="002B415B" w:rsidP="00A171EB">
            <w:pPr>
              <w:spacing w:after="0" w:line="240" w:lineRule="auto"/>
              <w:rPr>
                <w:rFonts w:ascii="Trebuchet MS" w:hAnsi="Trebuchet MS"/>
                <w:lang w:val="en-US"/>
              </w:rPr>
            </w:pPr>
            <w:r w:rsidRPr="000725A9">
              <w:rPr>
                <w:rFonts w:ascii="Trebuchet MS" w:hAnsi="Trebuchet MS"/>
                <w:b/>
                <w:lang w:val="en-US"/>
              </w:rPr>
              <w:t>Inovare:</w:t>
            </w:r>
            <w:ins w:id="8" w:author="PC" w:date="2020-07-23T15:32:00Z">
              <w:r w:rsidR="00761590">
                <w:rPr>
                  <w:color w:val="FF0000"/>
                </w:rPr>
                <w:t xml:space="preserve"> Prin </w:t>
              </w:r>
              <w:proofErr w:type="gramStart"/>
              <w:r w:rsidR="00761590">
                <w:rPr>
                  <w:color w:val="FF0000"/>
                </w:rPr>
                <w:t xml:space="preserve">activitatile </w:t>
              </w:r>
              <w:r w:rsidR="00761590" w:rsidRPr="000C5AA5">
                <w:rPr>
                  <w:color w:val="FF0000"/>
                </w:rPr>
                <w:t xml:space="preserve"> premergatoare</w:t>
              </w:r>
              <w:proofErr w:type="gramEnd"/>
              <w:r w:rsidR="00761590" w:rsidRPr="000C5AA5">
                <w:rPr>
                  <w:color w:val="FF0000"/>
                </w:rPr>
                <w:t xml:space="preserve"> aderarii la schemele de calitate</w:t>
              </w:r>
            </w:ins>
            <w:r>
              <w:t xml:space="preserve">, </w:t>
            </w:r>
            <w:r>
              <w:rPr>
                <w:rFonts w:ascii="Trebuchet MS" w:hAnsi="Trebuchet MS"/>
                <w:lang w:val="en-US"/>
              </w:rPr>
              <w:t>a</w:t>
            </w:r>
            <w:r w:rsidRPr="000725A9">
              <w:rPr>
                <w:rFonts w:ascii="Trebuchet MS" w:hAnsi="Trebuchet MS"/>
                <w:lang w:val="en-US"/>
              </w:rPr>
              <w:t>ceastă măsură încurajează dezvoltarea inovaţiei în domeniul produselor locale de calitate, precum şi producţia şi comercializarea acestora. În teritoriu GAL nu există nici un produs atestat sau care să fi parcurs un demers de atestare calitativă.</w:t>
            </w:r>
          </w:p>
          <w:p w:rsidR="00235A1B" w:rsidRPr="00EE57DB" w:rsidRDefault="00235A1B" w:rsidP="00235A1B">
            <w:pPr>
              <w:keepNext/>
              <w:spacing w:after="0"/>
              <w:jc w:val="both"/>
              <w:outlineLvl w:val="4"/>
              <w:rPr>
                <w:rFonts w:ascii="Trebuchet MS" w:hAnsi="Trebuchet MS"/>
              </w:rPr>
            </w:pPr>
            <w:del w:id="9" w:author="PC" w:date="2020-07-21T12:23:00Z">
              <w:r w:rsidRPr="00581A11" w:rsidDel="00FD3506">
                <w:rPr>
                  <w:rFonts w:ascii="Trebuchet MS" w:hAnsi="Trebuchet MS"/>
                  <w:color w:val="4F81BD"/>
                  <w:lang w:val="en-US"/>
                </w:rPr>
                <w:delText>Prin implementarea măsurii se va reuşi atestarea a cel puţin unui produs</w:delText>
              </w:r>
              <w:r w:rsidRPr="000725A9" w:rsidDel="00FD3506">
                <w:rPr>
                  <w:rFonts w:ascii="Trebuchet MS" w:hAnsi="Trebuchet MS"/>
                  <w:lang w:val="en-US"/>
                </w:rPr>
                <w:delText>.</w:delText>
              </w:r>
            </w:del>
          </w:p>
        </w:tc>
      </w:tr>
      <w:tr w:rsidR="002B415B" w:rsidRPr="00EE57DB" w:rsidTr="00A25EC3">
        <w:trPr>
          <w:trHeight w:val="166"/>
          <w:jc w:val="center"/>
        </w:trPr>
        <w:tc>
          <w:tcPr>
            <w:tcW w:w="5000" w:type="pct"/>
            <w:gridSpan w:val="2"/>
            <w:shd w:val="clear" w:color="auto" w:fill="E5DFEC"/>
            <w:vAlign w:val="center"/>
          </w:tcPr>
          <w:p w:rsidR="002B415B" w:rsidRPr="00EE57DB" w:rsidRDefault="002B415B" w:rsidP="002B415B">
            <w:pPr>
              <w:pStyle w:val="ListParagraph"/>
              <w:numPr>
                <w:ilvl w:val="1"/>
                <w:numId w:val="2"/>
              </w:numPr>
              <w:tabs>
                <w:tab w:val="left" w:pos="540"/>
              </w:tabs>
              <w:spacing w:line="276" w:lineRule="auto"/>
              <w:rPr>
                <w:rFonts w:ascii="Trebuchet MS" w:hAnsi="Trebuchet MS"/>
                <w:sz w:val="22"/>
                <w:szCs w:val="22"/>
              </w:rPr>
            </w:pPr>
            <w:r w:rsidRPr="00EE57DB">
              <w:rPr>
                <w:rFonts w:ascii="Trebuchet MS" w:hAnsi="Trebuchet MS"/>
                <w:sz w:val="22"/>
                <w:szCs w:val="22"/>
              </w:rPr>
              <w:lastRenderedPageBreak/>
              <w:t>Complementaritatea cu alte măsuri din SDL:</w:t>
            </w:r>
          </w:p>
        </w:tc>
      </w:tr>
      <w:tr w:rsidR="002B415B" w:rsidRPr="00EE57DB" w:rsidTr="00A25EC3">
        <w:trPr>
          <w:trHeight w:val="330"/>
          <w:jc w:val="center"/>
        </w:trPr>
        <w:tc>
          <w:tcPr>
            <w:tcW w:w="5000" w:type="pct"/>
            <w:gridSpan w:val="2"/>
            <w:vAlign w:val="center"/>
          </w:tcPr>
          <w:p w:rsidR="002B415B" w:rsidRPr="00A42D5E" w:rsidRDefault="00235A1B" w:rsidP="00A25EC3">
            <w:pPr>
              <w:spacing w:after="0" w:line="240" w:lineRule="auto"/>
              <w:rPr>
                <w:rFonts w:ascii="Trebuchet MS" w:hAnsi="Trebuchet MS"/>
                <w:lang w:val="en-US"/>
              </w:rPr>
            </w:pPr>
            <w:ins w:id="10" w:author="PC" w:date="2020-07-21T12:25:00Z">
              <w:r w:rsidRPr="00581A11">
                <w:rPr>
                  <w:rFonts w:ascii="Trebuchet MS" w:hAnsi="Trebuchet MS"/>
                  <w:color w:val="4F81BD"/>
                </w:rPr>
                <w:t>Complementaritatea măsurii M7/3A, cu măsurile M4/2A,5D</w:t>
              </w:r>
              <w:r w:rsidRPr="00581A11">
                <w:rPr>
                  <w:color w:val="4F81BD"/>
                </w:rPr>
                <w:t xml:space="preserve"> </w:t>
              </w:r>
              <w:r w:rsidRPr="00581A11">
                <w:rPr>
                  <w:rFonts w:ascii="Trebuchet MS" w:hAnsi="Trebuchet MS"/>
                  <w:color w:val="4F81BD"/>
                </w:rPr>
                <w:t>Creștere economică locală prin susținerea afacerilor în teritoriul GAL Dobrogea Centrală și M</w:t>
              </w:r>
              <w:r w:rsidRPr="00581A11">
                <w:rPr>
                  <w:rFonts w:ascii="Trebuchet MS" w:hAnsi="Trebuchet MS"/>
                  <w:color w:val="4F81BD"/>
                  <w:lang w:val="en-US"/>
                </w:rPr>
                <w:t>2</w:t>
              </w:r>
              <w:r w:rsidRPr="00581A11">
                <w:rPr>
                  <w:rFonts w:ascii="Trebuchet MS" w:hAnsi="Trebuchet MS"/>
                  <w:color w:val="4F81BD"/>
                </w:rPr>
                <w:t>/</w:t>
              </w:r>
              <w:r w:rsidRPr="00581A11">
                <w:rPr>
                  <w:rFonts w:ascii="Trebuchet MS" w:hAnsi="Trebuchet MS"/>
                  <w:color w:val="4F81BD"/>
                  <w:lang w:val="en-US"/>
                </w:rPr>
                <w:t>3A</w:t>
              </w:r>
              <w:r w:rsidRPr="00581A11">
                <w:rPr>
                  <w:rFonts w:ascii="Trebuchet MS" w:hAnsi="Trebuchet MS"/>
                  <w:color w:val="4F81BD"/>
                </w:rPr>
                <w:t xml:space="preserve"> Înființarea sistemelor asociative pe terito</w:t>
              </w:r>
              <w:r>
                <w:rPr>
                  <w:rFonts w:ascii="Trebuchet MS" w:hAnsi="Trebuchet MS"/>
                  <w:color w:val="4F81BD"/>
                </w:rPr>
                <w:t>r</w:t>
              </w:r>
              <w:r w:rsidRPr="00581A11">
                <w:rPr>
                  <w:rFonts w:ascii="Trebuchet MS" w:hAnsi="Trebuchet MS"/>
                  <w:color w:val="4F81BD"/>
                </w:rPr>
                <w:t xml:space="preserve">iul GAL Dobrogea Centrală,  se realizează prin beneficiarii direcți:  </w:t>
              </w:r>
              <w:r w:rsidRPr="00581A11">
                <w:rPr>
                  <w:rFonts w:ascii="Trebuchet MS" w:hAnsi="Trebuchet MS"/>
                  <w:color w:val="4F81BD"/>
                  <w:lang w:val="en-US"/>
                </w:rPr>
                <w:t>Fermieri, microîntreprinderi și întreprinderi mici, sisteme asociative  din teritoriul GAL Dobrogea Centrală.</w:t>
              </w:r>
            </w:ins>
            <w:r w:rsidR="002B415B" w:rsidRPr="00581A11">
              <w:rPr>
                <w:rFonts w:ascii="Trebuchet MS" w:hAnsi="Trebuchet MS"/>
                <w:color w:val="4F81BD"/>
                <w:lang w:val="en-US"/>
              </w:rPr>
              <w:t>.</w:t>
            </w:r>
            <w:r w:rsidR="002B415B" w:rsidRPr="00A42D5E">
              <w:rPr>
                <w:rFonts w:ascii="Trebuchet MS" w:hAnsi="Trebuchet MS"/>
                <w:lang w:val="en-US"/>
              </w:rPr>
              <w:t>Masura M7/3A este complementara cu masurile M4/2A,5D si M</w:t>
            </w:r>
            <w:r w:rsidR="002B415B" w:rsidRPr="00EE57DB">
              <w:rPr>
                <w:rFonts w:ascii="Trebuchet MS" w:hAnsi="Trebuchet MS"/>
                <w:lang w:val="en-US"/>
              </w:rPr>
              <w:t>2</w:t>
            </w:r>
            <w:r w:rsidR="002B415B" w:rsidRPr="00A42D5E">
              <w:rPr>
                <w:rFonts w:ascii="Trebuchet MS" w:hAnsi="Trebuchet MS"/>
                <w:lang w:val="en-US"/>
              </w:rPr>
              <w:t>/</w:t>
            </w:r>
            <w:r w:rsidR="002B415B" w:rsidRPr="00EE57DB">
              <w:rPr>
                <w:rFonts w:ascii="Trebuchet MS" w:hAnsi="Trebuchet MS"/>
                <w:lang w:val="en-US"/>
              </w:rPr>
              <w:t>3A</w:t>
            </w:r>
            <w:r w:rsidR="002B415B" w:rsidRPr="00A42D5E">
              <w:rPr>
                <w:rFonts w:ascii="Trebuchet MS" w:hAnsi="Trebuchet MS"/>
                <w:lang w:val="en-US"/>
              </w:rPr>
              <w:t>, intrucat se adreseaza celor care au beneficiat sau vor beneficia de finantare direct sau indirect in calitate de beneficiar final pe masurile M3/6B si M1/6B in cadrul SDL GAL Dobrogea Centrala.</w:t>
            </w:r>
          </w:p>
          <w:p w:rsidR="002B415B" w:rsidRPr="000725A9" w:rsidRDefault="002B415B" w:rsidP="00A25EC3">
            <w:pPr>
              <w:spacing w:after="0" w:line="240" w:lineRule="auto"/>
              <w:rPr>
                <w:rFonts w:ascii="Trebuchet MS" w:hAnsi="Trebuchet MS"/>
              </w:rPr>
            </w:pPr>
            <w:r w:rsidRPr="00A42D5E">
              <w:rPr>
                <w:rFonts w:ascii="Trebuchet MS" w:hAnsi="Trebuchet MS"/>
                <w:lang w:val="en-US"/>
              </w:rPr>
              <w:t>In categoria beneficiarilor eligibili din cadrul masuri M7/3A sunt inclusi beneficiari directi/indirecti mentionati la masurile  M4/2A,5D si M</w:t>
            </w:r>
            <w:r w:rsidRPr="00EE57DB">
              <w:rPr>
                <w:rFonts w:ascii="Trebuchet MS" w:hAnsi="Trebuchet MS"/>
                <w:lang w:val="en-US"/>
              </w:rPr>
              <w:t>2</w:t>
            </w:r>
            <w:r w:rsidRPr="00A42D5E">
              <w:rPr>
                <w:rFonts w:ascii="Trebuchet MS" w:hAnsi="Trebuchet MS"/>
                <w:lang w:val="en-US"/>
              </w:rPr>
              <w:t>/</w:t>
            </w:r>
            <w:r w:rsidRPr="00EE57DB">
              <w:rPr>
                <w:rFonts w:ascii="Trebuchet MS" w:hAnsi="Trebuchet MS"/>
                <w:lang w:val="en-US"/>
              </w:rPr>
              <w:t>3A</w:t>
            </w:r>
          </w:p>
        </w:tc>
      </w:tr>
      <w:tr w:rsidR="002B415B" w:rsidRPr="00EE57DB" w:rsidTr="00A25EC3">
        <w:trPr>
          <w:trHeight w:val="270"/>
          <w:jc w:val="center"/>
        </w:trPr>
        <w:tc>
          <w:tcPr>
            <w:tcW w:w="5000" w:type="pct"/>
            <w:gridSpan w:val="2"/>
            <w:shd w:val="clear" w:color="auto" w:fill="E5DFEC"/>
            <w:vAlign w:val="center"/>
          </w:tcPr>
          <w:p w:rsidR="002B415B" w:rsidRPr="00EE57DB" w:rsidRDefault="002B415B" w:rsidP="002B415B">
            <w:pPr>
              <w:numPr>
                <w:ilvl w:val="1"/>
                <w:numId w:val="2"/>
              </w:numPr>
              <w:spacing w:after="0"/>
              <w:rPr>
                <w:rFonts w:ascii="Trebuchet MS" w:hAnsi="Trebuchet MS"/>
              </w:rPr>
            </w:pPr>
            <w:r w:rsidRPr="00EE57DB">
              <w:rPr>
                <w:rFonts w:ascii="Trebuchet MS" w:hAnsi="Trebuchet MS"/>
              </w:rPr>
              <w:t>Sinergia cu alte măsuri din SDL</w:t>
            </w:r>
            <w:r w:rsidRPr="00EE57DB">
              <w:rPr>
                <w:rFonts w:ascii="Trebuchet MS" w:hAnsi="Trebuchet MS"/>
                <w:lang w:val="en-US"/>
              </w:rPr>
              <w:t>:</w:t>
            </w:r>
          </w:p>
        </w:tc>
      </w:tr>
      <w:tr w:rsidR="002B415B" w:rsidRPr="00EE57DB" w:rsidTr="00A25EC3">
        <w:trPr>
          <w:trHeight w:val="155"/>
          <w:jc w:val="center"/>
        </w:trPr>
        <w:tc>
          <w:tcPr>
            <w:tcW w:w="5000" w:type="pct"/>
            <w:gridSpan w:val="2"/>
            <w:vAlign w:val="center"/>
          </w:tcPr>
          <w:p w:rsidR="002B415B" w:rsidRPr="00EE57DB" w:rsidRDefault="002B415B" w:rsidP="00A25EC3">
            <w:pPr>
              <w:spacing w:after="0" w:line="240" w:lineRule="auto"/>
              <w:rPr>
                <w:rFonts w:ascii="Trebuchet MS" w:hAnsi="Trebuchet MS"/>
                <w:lang w:val="en-US"/>
              </w:rPr>
            </w:pPr>
            <w:r>
              <w:rPr>
                <w:rFonts w:ascii="Trebuchet MS" w:hAnsi="Trebuchet MS"/>
                <w:lang w:val="en-US"/>
              </w:rPr>
              <w:t>Mă</w:t>
            </w:r>
            <w:r w:rsidRPr="00EE57DB">
              <w:rPr>
                <w:rFonts w:ascii="Trebuchet MS" w:hAnsi="Trebuchet MS"/>
                <w:lang w:val="en-US"/>
              </w:rPr>
              <w:t>sura M7</w:t>
            </w:r>
            <w:r>
              <w:rPr>
                <w:rFonts w:ascii="Trebuchet MS" w:hAnsi="Trebuchet MS"/>
                <w:lang w:val="en-US"/>
              </w:rPr>
              <w:t>/3A este sinergică</w:t>
            </w:r>
            <w:r w:rsidRPr="00EE57DB">
              <w:rPr>
                <w:rFonts w:ascii="Trebuchet MS" w:hAnsi="Trebuchet MS"/>
                <w:lang w:val="en-US"/>
              </w:rPr>
              <w:t xml:space="preserve"> prin prioritate P3</w:t>
            </w:r>
            <w:r>
              <w:rPr>
                <w:rFonts w:ascii="Trebuchet MS" w:hAnsi="Trebuchet MS"/>
                <w:lang w:val="en-US"/>
              </w:rPr>
              <w:t xml:space="preserve"> </w:t>
            </w:r>
            <w:proofErr w:type="gramStart"/>
            <w:r>
              <w:rPr>
                <w:rFonts w:ascii="Trebuchet MS" w:hAnsi="Trebuchet MS"/>
                <w:lang w:val="en-US"/>
              </w:rPr>
              <w:t>cu  mă</w:t>
            </w:r>
            <w:r w:rsidRPr="00EE57DB">
              <w:rPr>
                <w:rFonts w:ascii="Trebuchet MS" w:hAnsi="Trebuchet MS"/>
                <w:lang w:val="en-US"/>
              </w:rPr>
              <w:t>sura</w:t>
            </w:r>
            <w:proofErr w:type="gramEnd"/>
            <w:r w:rsidRPr="00EE57DB">
              <w:rPr>
                <w:rFonts w:ascii="Trebuchet MS" w:hAnsi="Trebuchet MS"/>
                <w:lang w:val="en-US"/>
              </w:rPr>
              <w:t xml:space="preserve"> M2/3A </w:t>
            </w:r>
            <w:r>
              <w:rPr>
                <w:rFonts w:ascii="Trebuchet MS" w:hAnsi="Trebuchet MS"/>
              </w:rPr>
              <w:t>Înființ</w:t>
            </w:r>
            <w:r w:rsidRPr="00EE57DB">
              <w:rPr>
                <w:rFonts w:ascii="Trebuchet MS" w:hAnsi="Trebuchet MS"/>
              </w:rPr>
              <w:t>area sistemelor asociative pe</w:t>
            </w:r>
            <w:r>
              <w:rPr>
                <w:rFonts w:ascii="Trebuchet MS" w:hAnsi="Trebuchet MS"/>
              </w:rPr>
              <w:t xml:space="preserve"> teritoiul GAL Dobrogea Centrală</w:t>
            </w:r>
            <w:r w:rsidRPr="00EE57DB">
              <w:rPr>
                <w:rFonts w:ascii="Trebuchet MS" w:hAnsi="Trebuchet MS"/>
                <w:lang w:val="en-US"/>
              </w:rPr>
              <w:t>.</w:t>
            </w:r>
          </w:p>
        </w:tc>
      </w:tr>
      <w:tr w:rsidR="002B415B" w:rsidRPr="00EE57DB" w:rsidTr="00A25EC3">
        <w:trPr>
          <w:trHeight w:val="235"/>
          <w:jc w:val="center"/>
        </w:trPr>
        <w:tc>
          <w:tcPr>
            <w:tcW w:w="5000" w:type="pct"/>
            <w:gridSpan w:val="2"/>
            <w:shd w:val="clear" w:color="auto" w:fill="FABF8F"/>
            <w:vAlign w:val="center"/>
          </w:tcPr>
          <w:p w:rsidR="002B415B" w:rsidRPr="00EE57DB" w:rsidRDefault="002B415B" w:rsidP="002B415B">
            <w:pPr>
              <w:pStyle w:val="ListParagraph"/>
              <w:numPr>
                <w:ilvl w:val="0"/>
                <w:numId w:val="2"/>
              </w:numPr>
              <w:spacing w:line="276" w:lineRule="auto"/>
              <w:ind w:left="426"/>
              <w:rPr>
                <w:rFonts w:ascii="Trebuchet MS" w:hAnsi="Trebuchet MS"/>
                <w:b/>
                <w:sz w:val="22"/>
                <w:szCs w:val="22"/>
              </w:rPr>
            </w:pPr>
            <w:r w:rsidRPr="00EE57DB">
              <w:rPr>
                <w:rFonts w:ascii="Trebuchet MS" w:hAnsi="Trebuchet MS"/>
                <w:b/>
                <w:sz w:val="22"/>
                <w:szCs w:val="22"/>
              </w:rPr>
              <w:t>Valoarea adăugată a măsurii</w:t>
            </w:r>
          </w:p>
        </w:tc>
      </w:tr>
      <w:tr w:rsidR="002B415B" w:rsidRPr="00EE57DB" w:rsidTr="00A25EC3">
        <w:trPr>
          <w:trHeight w:val="260"/>
          <w:jc w:val="center"/>
        </w:trPr>
        <w:tc>
          <w:tcPr>
            <w:tcW w:w="5000" w:type="pct"/>
            <w:gridSpan w:val="2"/>
            <w:vAlign w:val="center"/>
          </w:tcPr>
          <w:p w:rsidR="002B415B" w:rsidRPr="009A35AB" w:rsidRDefault="002B415B" w:rsidP="00A25EC3">
            <w:pPr>
              <w:autoSpaceDE w:val="0"/>
              <w:autoSpaceDN w:val="0"/>
              <w:adjustRightInd w:val="0"/>
              <w:spacing w:after="0" w:line="240" w:lineRule="auto"/>
              <w:rPr>
                <w:rFonts w:ascii="Trebuchet MS" w:hAnsi="Trebuchet MS"/>
                <w:lang w:val="en-US"/>
              </w:rPr>
            </w:pPr>
            <w:r w:rsidRPr="009A35AB">
              <w:rPr>
                <w:rFonts w:ascii="Trebuchet MS" w:hAnsi="Trebuchet MS"/>
                <w:lang w:val="en-US"/>
              </w:rPr>
              <w:t xml:space="preserve">Această măsură completează măsurile de investiţii din SDL, îi sprijină pe agricultori şi procesatori să integreze proiectele de investiţii cu proiecte care vizează atingerea standardelor de calitate, susţine costurilor de intrare pe piaţă a produselor, armonizează cererea cu oferta,  deschide noi posibilităţi de piaţă şi </w:t>
            </w:r>
            <w:r>
              <w:rPr>
                <w:rFonts w:ascii="Trebuchet MS" w:hAnsi="Trebuchet MS"/>
                <w:lang w:val="en-US"/>
              </w:rPr>
              <w:t>un</w:t>
            </w:r>
            <w:r w:rsidRPr="009A35AB">
              <w:rPr>
                <w:rFonts w:ascii="Trebuchet MS" w:hAnsi="Trebuchet MS"/>
                <w:lang w:val="en-US"/>
              </w:rPr>
              <w:t xml:space="preserve"> marketing organizat.</w:t>
            </w:r>
          </w:p>
          <w:p w:rsidR="002B415B" w:rsidRPr="009A35AB" w:rsidRDefault="002B415B" w:rsidP="00A25EC3">
            <w:pPr>
              <w:autoSpaceDE w:val="0"/>
              <w:autoSpaceDN w:val="0"/>
              <w:adjustRightInd w:val="0"/>
              <w:spacing w:after="0" w:line="240" w:lineRule="auto"/>
              <w:rPr>
                <w:rFonts w:ascii="Trebuchet MS" w:hAnsi="Trebuchet MS"/>
                <w:lang w:val="en-US"/>
              </w:rPr>
            </w:pPr>
            <w:r w:rsidRPr="009A35AB">
              <w:rPr>
                <w:rFonts w:ascii="Trebuchet MS" w:hAnsi="Trebuchet MS"/>
                <w:lang w:val="en-US"/>
              </w:rPr>
              <w:t>Schimbarea mentalităţii producătorilor privind promovarea ofertei şi comercializarea în comun, recunoaşterea produselor în sistemele de calitate şi achiziţii de cunoştinţe noi.</w:t>
            </w:r>
          </w:p>
          <w:p w:rsidR="002B415B" w:rsidRPr="00EE57DB" w:rsidRDefault="002B415B" w:rsidP="00A25EC3">
            <w:pPr>
              <w:autoSpaceDE w:val="0"/>
              <w:autoSpaceDN w:val="0"/>
              <w:adjustRightInd w:val="0"/>
              <w:spacing w:after="0" w:line="240" w:lineRule="auto"/>
              <w:rPr>
                <w:rFonts w:ascii="Trebuchet MS" w:hAnsi="Trebuchet MS"/>
                <w:lang w:val="en-US"/>
              </w:rPr>
            </w:pPr>
            <w:r w:rsidRPr="009A35AB">
              <w:rPr>
                <w:rFonts w:ascii="Trebuchet MS" w:hAnsi="Trebuchet MS"/>
                <w:lang w:val="en-US"/>
              </w:rPr>
              <w:t>Etichetarea produselor agricole şi alimentare în conformitate cu legislaţia.</w:t>
            </w:r>
          </w:p>
        </w:tc>
      </w:tr>
      <w:tr w:rsidR="002B415B" w:rsidRPr="00EE57DB" w:rsidTr="00A25EC3">
        <w:trPr>
          <w:trHeight w:val="119"/>
          <w:jc w:val="center"/>
        </w:trPr>
        <w:tc>
          <w:tcPr>
            <w:tcW w:w="5000" w:type="pct"/>
            <w:gridSpan w:val="2"/>
            <w:shd w:val="clear" w:color="auto" w:fill="FABF8F"/>
            <w:vAlign w:val="center"/>
          </w:tcPr>
          <w:p w:rsidR="002B415B" w:rsidRPr="00EE57DB" w:rsidRDefault="002B415B" w:rsidP="002B415B">
            <w:pPr>
              <w:pStyle w:val="ListParagraph"/>
              <w:numPr>
                <w:ilvl w:val="0"/>
                <w:numId w:val="2"/>
              </w:numPr>
              <w:spacing w:line="276" w:lineRule="auto"/>
              <w:ind w:left="426"/>
              <w:rPr>
                <w:rFonts w:ascii="Trebuchet MS" w:hAnsi="Trebuchet MS"/>
                <w:b/>
                <w:sz w:val="22"/>
                <w:szCs w:val="22"/>
              </w:rPr>
            </w:pPr>
            <w:r w:rsidRPr="00EE57DB">
              <w:rPr>
                <w:rFonts w:ascii="Trebuchet MS" w:hAnsi="Trebuchet MS"/>
                <w:b/>
                <w:sz w:val="22"/>
                <w:szCs w:val="22"/>
              </w:rPr>
              <w:t>Trimiteri la alte acte legislative</w:t>
            </w:r>
          </w:p>
        </w:tc>
      </w:tr>
      <w:tr w:rsidR="002B415B" w:rsidRPr="00EE57DB" w:rsidTr="00A25EC3">
        <w:trPr>
          <w:trHeight w:val="260"/>
          <w:jc w:val="center"/>
        </w:trPr>
        <w:tc>
          <w:tcPr>
            <w:tcW w:w="5000" w:type="pct"/>
            <w:gridSpan w:val="2"/>
            <w:vAlign w:val="center"/>
          </w:tcPr>
          <w:p w:rsidR="002B415B" w:rsidRPr="00EE57DB" w:rsidRDefault="002B415B" w:rsidP="00A25EC3">
            <w:pPr>
              <w:pStyle w:val="ListParagraph"/>
              <w:tabs>
                <w:tab w:val="left" w:pos="270"/>
              </w:tabs>
              <w:spacing w:line="276" w:lineRule="auto"/>
              <w:ind w:left="0"/>
              <w:rPr>
                <w:rFonts w:ascii="Trebuchet MS" w:hAnsi="Trebuchet MS"/>
                <w:sz w:val="22"/>
                <w:szCs w:val="22"/>
              </w:rPr>
            </w:pPr>
            <w:r>
              <w:rPr>
                <w:rFonts w:ascii="Trebuchet MS" w:hAnsi="Trebuchet MS"/>
                <w:sz w:val="22"/>
                <w:szCs w:val="22"/>
              </w:rPr>
              <w:t>Legislație Europeană</w:t>
            </w:r>
            <w:r w:rsidRPr="00EE57DB">
              <w:rPr>
                <w:rFonts w:ascii="Trebuchet MS" w:hAnsi="Trebuchet MS"/>
                <w:sz w:val="22"/>
                <w:szCs w:val="22"/>
              </w:rPr>
              <w:t>;</w:t>
            </w:r>
          </w:p>
          <w:p w:rsidR="002B415B" w:rsidRPr="00EE57DB" w:rsidRDefault="002B415B" w:rsidP="00A25EC3">
            <w:pPr>
              <w:pStyle w:val="ListParagraph"/>
              <w:tabs>
                <w:tab w:val="left" w:pos="270"/>
              </w:tabs>
              <w:spacing w:line="276" w:lineRule="auto"/>
              <w:ind w:left="0"/>
              <w:rPr>
                <w:rFonts w:ascii="Trebuchet MS" w:hAnsi="Trebuchet MS"/>
                <w:sz w:val="22"/>
                <w:szCs w:val="22"/>
              </w:rPr>
            </w:pPr>
            <w:r w:rsidRPr="00EE57DB">
              <w:rPr>
                <w:rFonts w:ascii="Trebuchet MS" w:hAnsi="Trebuchet MS"/>
                <w:sz w:val="22"/>
                <w:szCs w:val="22"/>
              </w:rPr>
              <w:t>Reg. (UE) 1303/2013, Reg. (UE) 1305/2013, Reg. (UE) nr. 807/2014, Regulamentul (UE) nr. 1307/2013, Reg. (UE) 1310/2013, R 882/2004, R 110/2008</w:t>
            </w:r>
            <w:proofErr w:type="gramStart"/>
            <w:r w:rsidRPr="00EE57DB">
              <w:rPr>
                <w:rFonts w:ascii="Trebuchet MS" w:hAnsi="Trebuchet MS"/>
                <w:sz w:val="22"/>
                <w:szCs w:val="22"/>
              </w:rPr>
              <w:t>,R</w:t>
            </w:r>
            <w:proofErr w:type="gramEnd"/>
            <w:r w:rsidRPr="00EE57DB">
              <w:rPr>
                <w:rFonts w:ascii="Trebuchet MS" w:hAnsi="Trebuchet MS"/>
                <w:sz w:val="22"/>
                <w:szCs w:val="22"/>
              </w:rPr>
              <w:t xml:space="preserve"> </w:t>
            </w:r>
            <w:r>
              <w:rPr>
                <w:rFonts w:ascii="Trebuchet MS" w:hAnsi="Trebuchet MS"/>
                <w:sz w:val="22"/>
                <w:szCs w:val="22"/>
              </w:rPr>
              <w:t xml:space="preserve"> </w:t>
            </w:r>
            <w:r w:rsidRPr="00EE57DB">
              <w:rPr>
                <w:rFonts w:ascii="Trebuchet MS" w:hAnsi="Trebuchet MS"/>
                <w:sz w:val="22"/>
                <w:szCs w:val="22"/>
              </w:rPr>
              <w:t>765/2008, R 1151/2012.</w:t>
            </w:r>
          </w:p>
          <w:p w:rsidR="002B415B" w:rsidRPr="00EE57DB" w:rsidRDefault="002B415B" w:rsidP="00A25EC3">
            <w:pPr>
              <w:pStyle w:val="ListParagraph"/>
              <w:tabs>
                <w:tab w:val="left" w:pos="270"/>
              </w:tabs>
              <w:spacing w:line="276" w:lineRule="auto"/>
              <w:ind w:left="0"/>
              <w:rPr>
                <w:rFonts w:ascii="Trebuchet MS" w:hAnsi="Trebuchet MS"/>
                <w:sz w:val="22"/>
                <w:szCs w:val="22"/>
              </w:rPr>
            </w:pPr>
            <w:r>
              <w:rPr>
                <w:rFonts w:ascii="Trebuchet MS" w:hAnsi="Trebuchet MS"/>
                <w:sz w:val="22"/>
                <w:szCs w:val="22"/>
              </w:rPr>
              <w:t>Legislație națională</w:t>
            </w:r>
            <w:r w:rsidRPr="00EE57DB">
              <w:rPr>
                <w:rFonts w:ascii="Trebuchet MS" w:hAnsi="Trebuchet MS"/>
                <w:sz w:val="22"/>
                <w:szCs w:val="22"/>
              </w:rPr>
              <w:t>: OUG 66/2011, OUG 49/ 2015, HG 226/2015, OG 31/1991, OG 37/2005, HG 152/2015, OMADR 147/2005, OMADR 181/2012, OMADR 8/2013, Ordin 724/1082/360 /2013. Ordin 394/290/89/2014. OMADR 1762/2015.</w:t>
            </w:r>
          </w:p>
          <w:p w:rsidR="002B415B" w:rsidRPr="00EE57DB" w:rsidRDefault="002B415B" w:rsidP="00A25EC3">
            <w:pPr>
              <w:spacing w:after="0" w:line="240" w:lineRule="auto"/>
              <w:rPr>
                <w:rFonts w:ascii="Trebuchet MS" w:hAnsi="Trebuchet MS"/>
                <w:lang w:val="en-US"/>
              </w:rPr>
            </w:pPr>
            <w:r w:rsidRPr="00EE57DB">
              <w:rPr>
                <w:rFonts w:ascii="Trebuchet MS" w:hAnsi="Trebuchet MS"/>
                <w:lang w:val="en-US"/>
              </w:rPr>
              <w:t xml:space="preserve">Dispoziții privind calitatea și etichetarea produselor agricole și alimentare, </w:t>
            </w:r>
            <w:r>
              <w:rPr>
                <w:rFonts w:ascii="Trebuchet MS" w:hAnsi="Trebuchet MS"/>
                <w:lang w:val="en-US"/>
              </w:rPr>
              <w:t>schemele</w:t>
            </w:r>
            <w:r w:rsidRPr="00EE57DB">
              <w:rPr>
                <w:rFonts w:ascii="Trebuchet MS" w:hAnsi="Trebuchet MS"/>
                <w:lang w:val="en-US"/>
              </w:rPr>
              <w:t xml:space="preserve"> </w:t>
            </w:r>
            <w:proofErr w:type="gramStart"/>
            <w:r w:rsidRPr="00EE57DB">
              <w:rPr>
                <w:rFonts w:ascii="Trebuchet MS" w:hAnsi="Trebuchet MS"/>
                <w:lang w:val="en-US"/>
              </w:rPr>
              <w:t>de  calitate</w:t>
            </w:r>
            <w:proofErr w:type="gramEnd"/>
            <w:r w:rsidRPr="00EE57DB">
              <w:rPr>
                <w:rFonts w:ascii="Trebuchet MS" w:hAnsi="Trebuchet MS"/>
                <w:lang w:val="en-US"/>
              </w:rPr>
              <w:t xml:space="preserve"> </w:t>
            </w:r>
            <w:r>
              <w:rPr>
                <w:rFonts w:ascii="Trebuchet MS" w:hAnsi="Trebuchet MS"/>
                <w:lang w:val="en-US"/>
              </w:rPr>
              <w:t xml:space="preserve">si protejarea </w:t>
            </w:r>
            <w:r w:rsidRPr="00EE57DB">
              <w:rPr>
                <w:rFonts w:ascii="Trebuchet MS" w:hAnsi="Trebuchet MS"/>
                <w:lang w:val="en-US"/>
              </w:rPr>
              <w:t>consumatorilo</w:t>
            </w:r>
            <w:r>
              <w:rPr>
                <w:rFonts w:ascii="Trebuchet MS" w:hAnsi="Trebuchet MS"/>
                <w:lang w:val="en-US"/>
              </w:rPr>
              <w:t>r sunt incluse în legislatia națională</w:t>
            </w:r>
            <w:r w:rsidRPr="00EE57DB">
              <w:rPr>
                <w:rFonts w:ascii="Trebuchet MS" w:hAnsi="Trebuchet MS"/>
                <w:lang w:val="en-US"/>
              </w:rPr>
              <w:t>.</w:t>
            </w:r>
          </w:p>
          <w:p w:rsidR="002B415B" w:rsidRPr="00EE57DB" w:rsidRDefault="002B415B" w:rsidP="00A25EC3">
            <w:pPr>
              <w:pStyle w:val="ListParagraph"/>
              <w:tabs>
                <w:tab w:val="left" w:pos="270"/>
              </w:tabs>
              <w:ind w:left="0"/>
              <w:rPr>
                <w:rFonts w:ascii="Trebuchet MS" w:hAnsi="Trebuchet MS"/>
                <w:sz w:val="22"/>
                <w:szCs w:val="22"/>
              </w:rPr>
            </w:pPr>
            <w:r w:rsidRPr="00EE57DB">
              <w:rPr>
                <w:rFonts w:ascii="Trebuchet MS" w:hAnsi="Trebuchet MS"/>
                <w:sz w:val="22"/>
                <w:szCs w:val="22"/>
              </w:rPr>
              <w:t xml:space="preserve">Schemele de </w:t>
            </w:r>
            <w:proofErr w:type="gramStart"/>
            <w:r w:rsidRPr="00EE57DB">
              <w:rPr>
                <w:rFonts w:ascii="Trebuchet MS" w:hAnsi="Trebuchet MS"/>
                <w:sz w:val="22"/>
                <w:szCs w:val="22"/>
              </w:rPr>
              <w:t>calitate  îndeplinesc</w:t>
            </w:r>
            <w:proofErr w:type="gramEnd"/>
            <w:r w:rsidRPr="00EE57DB">
              <w:rPr>
                <w:rFonts w:ascii="Trebuchet MS" w:hAnsi="Trebuchet MS"/>
                <w:sz w:val="22"/>
                <w:szCs w:val="22"/>
              </w:rPr>
              <w:t xml:space="preserve"> criteriile menționate in articolului 16 din Regulamentul (UE) nr 1305/2013. Caracteristicile de bază sunt stipulate R 1305/2013, condițiile cu privire la calitatea produselor agricole și alimentare</w:t>
            </w:r>
            <w:r>
              <w:rPr>
                <w:rFonts w:ascii="Trebuchet MS" w:hAnsi="Trebuchet MS"/>
                <w:sz w:val="22"/>
                <w:szCs w:val="22"/>
              </w:rPr>
              <w:t>, sunt precizate de legislația specifică</w:t>
            </w:r>
            <w:r w:rsidRPr="00EE57DB">
              <w:rPr>
                <w:rFonts w:ascii="Trebuchet MS" w:hAnsi="Trebuchet MS"/>
                <w:sz w:val="22"/>
                <w:szCs w:val="22"/>
              </w:rPr>
              <w:t xml:space="preserve"> </w:t>
            </w:r>
            <w:proofErr w:type="gramStart"/>
            <w:r w:rsidRPr="00EE57DB">
              <w:rPr>
                <w:rFonts w:ascii="Trebuchet MS" w:hAnsi="Trebuchet MS"/>
                <w:sz w:val="22"/>
                <w:szCs w:val="22"/>
              </w:rPr>
              <w:t>privind  punerea</w:t>
            </w:r>
            <w:proofErr w:type="gramEnd"/>
            <w:r w:rsidRPr="00EE57DB">
              <w:rPr>
                <w:rFonts w:ascii="Trebuchet MS" w:hAnsi="Trebuchet MS"/>
                <w:sz w:val="22"/>
                <w:szCs w:val="22"/>
              </w:rPr>
              <w:t xml:space="preserve"> în aplicare. Sistemele de calitate se referă la caracteristici, proceduri de producție sau de prelucrare a produselo</w:t>
            </w:r>
            <w:r>
              <w:rPr>
                <w:rFonts w:ascii="Trebuchet MS" w:hAnsi="Trebuchet MS"/>
                <w:sz w:val="22"/>
                <w:szCs w:val="22"/>
              </w:rPr>
              <w:t>r agricole sau alimentare care î</w:t>
            </w:r>
            <w:r w:rsidRPr="00EE57DB">
              <w:rPr>
                <w:rFonts w:ascii="Trebuchet MS" w:hAnsi="Trebuchet MS"/>
                <w:sz w:val="22"/>
                <w:szCs w:val="22"/>
              </w:rPr>
              <w:t xml:space="preserve">ndeplinesc </w:t>
            </w:r>
            <w:r>
              <w:rPr>
                <w:rFonts w:ascii="Trebuchet MS" w:hAnsi="Trebuchet MS"/>
                <w:sz w:val="22"/>
                <w:szCs w:val="22"/>
              </w:rPr>
              <w:t>standardul de calitate specific</w:t>
            </w:r>
            <w:r w:rsidRPr="00EE57DB">
              <w:rPr>
                <w:rFonts w:ascii="Trebuchet MS" w:hAnsi="Trebuchet MS"/>
                <w:sz w:val="22"/>
                <w:szCs w:val="22"/>
              </w:rPr>
              <w:t xml:space="preserve"> si a condițiilor referitoare la protecția s</w:t>
            </w:r>
            <w:r>
              <w:rPr>
                <w:rFonts w:ascii="Trebuchet MS" w:hAnsi="Trebuchet MS"/>
                <w:sz w:val="22"/>
                <w:szCs w:val="22"/>
              </w:rPr>
              <w:t>ănătății oamenilor, animalelor ș</w:t>
            </w:r>
            <w:r w:rsidRPr="00EE57DB">
              <w:rPr>
                <w:rFonts w:ascii="Trebuchet MS" w:hAnsi="Trebuchet MS"/>
                <w:sz w:val="22"/>
                <w:szCs w:val="22"/>
              </w:rPr>
              <w:t>i pl</w:t>
            </w:r>
            <w:r>
              <w:rPr>
                <w:rFonts w:ascii="Trebuchet MS" w:hAnsi="Trebuchet MS"/>
                <w:sz w:val="22"/>
                <w:szCs w:val="22"/>
              </w:rPr>
              <w:t>antelor, bunăstarea animalelor ș</w:t>
            </w:r>
            <w:r w:rsidRPr="00EE57DB">
              <w:rPr>
                <w:rFonts w:ascii="Trebuchet MS" w:hAnsi="Trebuchet MS"/>
                <w:sz w:val="22"/>
                <w:szCs w:val="22"/>
              </w:rPr>
              <w:t>i protecția mediului.</w:t>
            </w:r>
          </w:p>
        </w:tc>
      </w:tr>
      <w:tr w:rsidR="002B415B" w:rsidRPr="00EE57DB" w:rsidTr="00A25EC3">
        <w:trPr>
          <w:trHeight w:val="170"/>
          <w:jc w:val="center"/>
        </w:trPr>
        <w:tc>
          <w:tcPr>
            <w:tcW w:w="5000" w:type="pct"/>
            <w:gridSpan w:val="2"/>
            <w:shd w:val="clear" w:color="auto" w:fill="FABF8F"/>
            <w:vAlign w:val="center"/>
          </w:tcPr>
          <w:p w:rsidR="002B415B" w:rsidRPr="00EE57DB" w:rsidRDefault="002B415B" w:rsidP="002B415B">
            <w:pPr>
              <w:pStyle w:val="ListParagraph"/>
              <w:numPr>
                <w:ilvl w:val="0"/>
                <w:numId w:val="2"/>
              </w:numPr>
              <w:spacing w:line="276" w:lineRule="auto"/>
              <w:ind w:left="426"/>
              <w:rPr>
                <w:rFonts w:ascii="Trebuchet MS" w:hAnsi="Trebuchet MS"/>
                <w:b/>
                <w:sz w:val="22"/>
                <w:szCs w:val="22"/>
              </w:rPr>
            </w:pPr>
            <w:r w:rsidRPr="00EE57DB">
              <w:rPr>
                <w:rFonts w:ascii="Trebuchet MS" w:hAnsi="Trebuchet MS"/>
                <w:b/>
                <w:sz w:val="22"/>
                <w:szCs w:val="22"/>
              </w:rPr>
              <w:t>Beneficiari direcţi/indirecţi (grup ţintă)</w:t>
            </w:r>
          </w:p>
        </w:tc>
      </w:tr>
      <w:tr w:rsidR="002B415B" w:rsidRPr="00EE57DB" w:rsidTr="00A25EC3">
        <w:trPr>
          <w:trHeight w:val="259"/>
          <w:jc w:val="center"/>
        </w:trPr>
        <w:tc>
          <w:tcPr>
            <w:tcW w:w="5000" w:type="pct"/>
            <w:gridSpan w:val="2"/>
            <w:shd w:val="clear" w:color="auto" w:fill="E5DFEC"/>
            <w:vAlign w:val="center"/>
          </w:tcPr>
          <w:p w:rsidR="002B415B" w:rsidRPr="00EE57DB" w:rsidRDefault="002B415B" w:rsidP="00A25EC3">
            <w:pPr>
              <w:pStyle w:val="ListParagraph"/>
              <w:spacing w:line="276" w:lineRule="auto"/>
              <w:ind w:left="420" w:hanging="420"/>
              <w:rPr>
                <w:rFonts w:ascii="Trebuchet MS" w:hAnsi="Trebuchet MS"/>
                <w:sz w:val="22"/>
                <w:szCs w:val="22"/>
              </w:rPr>
            </w:pPr>
            <w:r w:rsidRPr="00EE57DB">
              <w:rPr>
                <w:rFonts w:ascii="Trebuchet MS" w:hAnsi="Trebuchet MS"/>
                <w:sz w:val="22"/>
                <w:szCs w:val="22"/>
              </w:rPr>
              <w:lastRenderedPageBreak/>
              <w:t>4.1. Beneficiari direcţi</w:t>
            </w:r>
          </w:p>
        </w:tc>
      </w:tr>
      <w:tr w:rsidR="002B415B" w:rsidRPr="00EE57DB" w:rsidTr="00A25EC3">
        <w:trPr>
          <w:trHeight w:val="418"/>
          <w:jc w:val="center"/>
        </w:trPr>
        <w:tc>
          <w:tcPr>
            <w:tcW w:w="5000" w:type="pct"/>
            <w:gridSpan w:val="2"/>
            <w:vAlign w:val="center"/>
          </w:tcPr>
          <w:p w:rsidR="002B415B" w:rsidRPr="000769C3" w:rsidRDefault="002B415B" w:rsidP="00A25EC3">
            <w:pPr>
              <w:rPr>
                <w:rFonts w:ascii="Trebuchet MS" w:hAnsi="Trebuchet MS"/>
                <w:color w:val="FF0000"/>
              </w:rPr>
            </w:pPr>
            <w:r w:rsidRPr="006B5EC4">
              <w:rPr>
                <w:rFonts w:ascii="Trebuchet MS" w:hAnsi="Trebuchet MS"/>
                <w:lang w:val="en-US"/>
              </w:rPr>
              <w:t xml:space="preserve">Fermieri, microîntreprinderi și întreprinderi mici, sisteme </w:t>
            </w:r>
            <w:proofErr w:type="gramStart"/>
            <w:r w:rsidRPr="006B5EC4">
              <w:rPr>
                <w:rFonts w:ascii="Trebuchet MS" w:hAnsi="Trebuchet MS"/>
                <w:lang w:val="en-US"/>
              </w:rPr>
              <w:t>asociative  din</w:t>
            </w:r>
            <w:proofErr w:type="gramEnd"/>
            <w:r w:rsidRPr="006B5EC4">
              <w:rPr>
                <w:rFonts w:ascii="Trebuchet MS" w:hAnsi="Trebuchet MS"/>
                <w:lang w:val="en-US"/>
              </w:rPr>
              <w:t xml:space="preserve"> teritoriul GAL Dobrogea Centrală</w:t>
            </w:r>
            <w:r>
              <w:rPr>
                <w:rFonts w:ascii="Trebuchet MS" w:hAnsi="Trebuchet MS"/>
                <w:lang w:val="en-US"/>
              </w:rPr>
              <w:t>.Toți beneficiarii trebuie să fie constituiț</w:t>
            </w:r>
            <w:r w:rsidRPr="00EE57DB">
              <w:rPr>
                <w:rFonts w:ascii="Trebuchet MS" w:hAnsi="Trebuchet MS"/>
                <w:lang w:val="en-US"/>
              </w:rPr>
              <w:t>i juridic.</w:t>
            </w:r>
          </w:p>
        </w:tc>
      </w:tr>
      <w:tr w:rsidR="002B415B" w:rsidRPr="00EE57DB" w:rsidTr="00A25EC3">
        <w:trPr>
          <w:trHeight w:val="211"/>
          <w:jc w:val="center"/>
        </w:trPr>
        <w:tc>
          <w:tcPr>
            <w:tcW w:w="5000" w:type="pct"/>
            <w:gridSpan w:val="2"/>
            <w:shd w:val="clear" w:color="auto" w:fill="E5DFEC"/>
            <w:vAlign w:val="center"/>
          </w:tcPr>
          <w:p w:rsidR="002B415B" w:rsidRPr="00EE57DB" w:rsidRDefault="002B415B" w:rsidP="00A25EC3">
            <w:pPr>
              <w:pStyle w:val="ListParagraph"/>
              <w:spacing w:line="276" w:lineRule="auto"/>
              <w:ind w:left="0"/>
              <w:rPr>
                <w:rFonts w:ascii="Trebuchet MS" w:hAnsi="Trebuchet MS"/>
                <w:sz w:val="22"/>
                <w:szCs w:val="22"/>
              </w:rPr>
            </w:pPr>
            <w:r w:rsidRPr="00EE57DB">
              <w:rPr>
                <w:rFonts w:ascii="Trebuchet MS" w:hAnsi="Trebuchet MS"/>
                <w:sz w:val="22"/>
                <w:szCs w:val="22"/>
              </w:rPr>
              <w:t>4.2. Beneficiarii indirecţi</w:t>
            </w:r>
          </w:p>
        </w:tc>
      </w:tr>
      <w:tr w:rsidR="002B415B" w:rsidRPr="00EE57DB" w:rsidTr="00A25EC3">
        <w:trPr>
          <w:trHeight w:val="283"/>
          <w:jc w:val="center"/>
        </w:trPr>
        <w:tc>
          <w:tcPr>
            <w:tcW w:w="5000" w:type="pct"/>
            <w:gridSpan w:val="2"/>
            <w:vAlign w:val="center"/>
          </w:tcPr>
          <w:p w:rsidR="002B415B" w:rsidRPr="006B5EC4" w:rsidRDefault="002B415B" w:rsidP="00A25EC3">
            <w:pPr>
              <w:spacing w:after="0" w:line="240" w:lineRule="auto"/>
              <w:rPr>
                <w:rFonts w:ascii="Trebuchet MS" w:hAnsi="Trebuchet MS"/>
                <w:lang w:val="en-US"/>
              </w:rPr>
            </w:pPr>
            <w:r w:rsidRPr="006B5EC4">
              <w:rPr>
                <w:rFonts w:ascii="Trebuchet MS" w:hAnsi="Trebuchet MS"/>
                <w:bCs/>
              </w:rPr>
              <w:t>Populația  din comunele GAL, consumatori, comercianți, procesatori</w:t>
            </w:r>
            <w:r w:rsidRPr="006B5EC4">
              <w:rPr>
                <w:rFonts w:ascii="Trebuchet MS" w:hAnsi="Trebuchet MS"/>
              </w:rPr>
              <w:t>.</w:t>
            </w:r>
          </w:p>
          <w:p w:rsidR="002B415B" w:rsidRPr="000769C3" w:rsidRDefault="00761590" w:rsidP="00A25EC3">
            <w:pPr>
              <w:spacing w:after="0" w:line="240" w:lineRule="auto"/>
              <w:rPr>
                <w:rFonts w:ascii="Trebuchet MS" w:hAnsi="Trebuchet MS"/>
                <w:color w:val="FF0000"/>
                <w:lang w:val="en-US"/>
              </w:rPr>
            </w:pPr>
            <w:ins w:id="11" w:author="PC" w:date="2020-07-23T15:32:00Z">
              <w:r w:rsidRPr="008C7B15">
                <w:rPr>
                  <w:rFonts w:ascii="Trebuchet MS" w:hAnsi="Trebuchet MS"/>
                  <w:color w:val="FF0000"/>
                  <w:lang w:val="en-US"/>
                </w:rPr>
                <w:t xml:space="preserve">Fermieri, microîntreprinderi și întreprinderi mici, sisteme </w:t>
              </w:r>
              <w:proofErr w:type="gramStart"/>
              <w:r w:rsidRPr="008C7B15">
                <w:rPr>
                  <w:rFonts w:ascii="Trebuchet MS" w:hAnsi="Trebuchet MS"/>
                  <w:color w:val="FF0000"/>
                  <w:lang w:val="en-US"/>
                </w:rPr>
                <w:t>asociative  din</w:t>
              </w:r>
              <w:proofErr w:type="gramEnd"/>
              <w:r w:rsidRPr="008C7B15">
                <w:rPr>
                  <w:rFonts w:ascii="Trebuchet MS" w:hAnsi="Trebuchet MS"/>
                  <w:color w:val="FF0000"/>
                  <w:lang w:val="en-US"/>
                </w:rPr>
                <w:t xml:space="preserve"> teritoriul GAL Dobrogea Centrală.</w:t>
              </w:r>
            </w:ins>
          </w:p>
        </w:tc>
      </w:tr>
      <w:tr w:rsidR="002B415B" w:rsidRPr="00EE57DB" w:rsidTr="00A25EC3">
        <w:trPr>
          <w:trHeight w:val="188"/>
          <w:jc w:val="center"/>
        </w:trPr>
        <w:tc>
          <w:tcPr>
            <w:tcW w:w="5000" w:type="pct"/>
            <w:gridSpan w:val="2"/>
            <w:shd w:val="clear" w:color="auto" w:fill="FABF8F"/>
            <w:vAlign w:val="center"/>
          </w:tcPr>
          <w:p w:rsidR="002B415B" w:rsidRPr="00EE57DB" w:rsidRDefault="002B415B" w:rsidP="002B415B">
            <w:pPr>
              <w:pStyle w:val="ListParagraph"/>
              <w:numPr>
                <w:ilvl w:val="0"/>
                <w:numId w:val="2"/>
              </w:numPr>
              <w:spacing w:line="276" w:lineRule="auto"/>
              <w:ind w:left="426"/>
              <w:rPr>
                <w:rFonts w:ascii="Trebuchet MS" w:hAnsi="Trebuchet MS"/>
                <w:b/>
                <w:sz w:val="22"/>
                <w:szCs w:val="22"/>
              </w:rPr>
            </w:pPr>
            <w:r w:rsidRPr="00EE57DB">
              <w:rPr>
                <w:rFonts w:ascii="Trebuchet MS" w:hAnsi="Trebuchet MS"/>
                <w:b/>
                <w:sz w:val="22"/>
                <w:szCs w:val="22"/>
              </w:rPr>
              <w:t>Tip de sprijin (conform art. 67 din Reg. (UE) nr.1303/2013)</w:t>
            </w:r>
          </w:p>
        </w:tc>
      </w:tr>
      <w:tr w:rsidR="002B415B" w:rsidRPr="00EE57DB" w:rsidTr="00A25EC3">
        <w:trPr>
          <w:trHeight w:val="535"/>
          <w:jc w:val="center"/>
        </w:trPr>
        <w:tc>
          <w:tcPr>
            <w:tcW w:w="5000" w:type="pct"/>
            <w:gridSpan w:val="2"/>
            <w:vAlign w:val="center"/>
          </w:tcPr>
          <w:p w:rsidR="002B415B" w:rsidRPr="00EE57DB" w:rsidRDefault="00235A1B" w:rsidP="00A25EC3">
            <w:pPr>
              <w:pStyle w:val="ListParagraph"/>
              <w:tabs>
                <w:tab w:val="left" w:pos="360"/>
              </w:tabs>
              <w:spacing w:line="276" w:lineRule="auto"/>
              <w:ind w:left="0"/>
              <w:rPr>
                <w:rFonts w:ascii="Trebuchet MS" w:hAnsi="Trebuchet MS"/>
                <w:sz w:val="22"/>
                <w:szCs w:val="22"/>
              </w:rPr>
            </w:pPr>
            <w:r w:rsidRPr="00EE57DB">
              <w:rPr>
                <w:rFonts w:ascii="Trebuchet MS" w:hAnsi="Trebuchet MS"/>
                <w:sz w:val="22"/>
                <w:szCs w:val="22"/>
              </w:rPr>
              <w:t>Rambursarea costurilor eligibile suportate şi plătite efectiv de solicitant</w:t>
            </w:r>
            <w:r>
              <w:rPr>
                <w:rFonts w:ascii="Trebuchet MS" w:hAnsi="Trebuchet MS"/>
                <w:sz w:val="22"/>
                <w:szCs w:val="22"/>
              </w:rPr>
              <w:t xml:space="preserve"> </w:t>
            </w:r>
            <w:r w:rsidRPr="00195135">
              <w:rPr>
                <w:rFonts w:ascii="Trebuchet MS" w:hAnsi="Trebuchet MS"/>
                <w:sz w:val="22"/>
                <w:szCs w:val="22"/>
              </w:rPr>
              <w:t>conform</w:t>
            </w:r>
            <w:del w:id="12" w:author="PC" w:date="2020-07-21T12:34:00Z">
              <w:r w:rsidRPr="00195135" w:rsidDel="006B5EC4">
                <w:rPr>
                  <w:rFonts w:ascii="Trebuchet MS" w:hAnsi="Trebuchet MS"/>
                  <w:sz w:val="22"/>
                  <w:szCs w:val="22"/>
                </w:rPr>
                <w:delText xml:space="preserve"> </w:delText>
              </w:r>
              <w:r w:rsidRPr="00581A11" w:rsidDel="006B5EC4">
                <w:rPr>
                  <w:rFonts w:ascii="Trebuchet MS" w:hAnsi="Trebuchet MS"/>
                  <w:color w:val="4F81BD"/>
                  <w:sz w:val="22"/>
                  <w:szCs w:val="22"/>
                </w:rPr>
                <w:delText>anexa II la Regulamentul 1305/2013 art. 16</w:delText>
              </w:r>
            </w:del>
            <w:r w:rsidRPr="00581A11">
              <w:rPr>
                <w:rFonts w:ascii="Trebuchet MS" w:hAnsi="Trebuchet MS"/>
                <w:color w:val="4F81BD"/>
                <w:sz w:val="22"/>
                <w:szCs w:val="22"/>
              </w:rPr>
              <w:t>.</w:t>
            </w:r>
            <w:ins w:id="13" w:author="PC" w:date="2020-07-21T12:34:00Z">
              <w:r w:rsidRPr="00165918">
                <w:rPr>
                  <w:color w:val="FF0000"/>
                </w:rPr>
                <w:t xml:space="preserve"> art.67 Reg (UE)1303/2013</w:t>
              </w:r>
            </w:ins>
          </w:p>
        </w:tc>
      </w:tr>
      <w:tr w:rsidR="002B415B" w:rsidRPr="00EE57DB" w:rsidTr="00A25EC3">
        <w:trPr>
          <w:trHeight w:val="242"/>
          <w:jc w:val="center"/>
        </w:trPr>
        <w:tc>
          <w:tcPr>
            <w:tcW w:w="5000" w:type="pct"/>
            <w:gridSpan w:val="2"/>
            <w:shd w:val="clear" w:color="auto" w:fill="FABF8F"/>
            <w:vAlign w:val="center"/>
          </w:tcPr>
          <w:p w:rsidR="002B415B" w:rsidRPr="00EE57DB" w:rsidRDefault="002B415B" w:rsidP="002B415B">
            <w:pPr>
              <w:numPr>
                <w:ilvl w:val="0"/>
                <w:numId w:val="2"/>
              </w:numPr>
              <w:spacing w:after="0"/>
              <w:ind w:left="426"/>
              <w:rPr>
                <w:rFonts w:ascii="Trebuchet MS" w:hAnsi="Trebuchet MS"/>
                <w:b/>
              </w:rPr>
            </w:pPr>
            <w:r w:rsidRPr="00EE57DB">
              <w:rPr>
                <w:rFonts w:ascii="Trebuchet MS" w:hAnsi="Trebuchet MS"/>
                <w:b/>
              </w:rPr>
              <w:t>Tipuri de acţiuni eligibile şi neeligibile</w:t>
            </w:r>
          </w:p>
        </w:tc>
      </w:tr>
      <w:tr w:rsidR="002B415B" w:rsidRPr="00EE57DB" w:rsidTr="00A25EC3">
        <w:trPr>
          <w:trHeight w:val="283"/>
          <w:jc w:val="center"/>
        </w:trPr>
        <w:tc>
          <w:tcPr>
            <w:tcW w:w="5000" w:type="pct"/>
            <w:gridSpan w:val="2"/>
            <w:vAlign w:val="center"/>
          </w:tcPr>
          <w:p w:rsidR="002B415B" w:rsidRDefault="002B415B" w:rsidP="00A25EC3">
            <w:pPr>
              <w:tabs>
                <w:tab w:val="left" w:pos="270"/>
              </w:tabs>
              <w:spacing w:after="0" w:line="240" w:lineRule="auto"/>
              <w:ind w:left="90"/>
              <w:rPr>
                <w:rFonts w:ascii="Trebuchet MS" w:hAnsi="Trebuchet MS"/>
                <w:lang w:val="en-US"/>
              </w:rPr>
            </w:pPr>
            <w:r w:rsidRPr="00077E75">
              <w:rPr>
                <w:rFonts w:ascii="Trebuchet MS" w:hAnsi="Trebuchet MS"/>
                <w:lang w:val="en-US"/>
              </w:rPr>
              <w:t>Următoarele sisteme de calitate sunt eligibile pentru sprijin în cadrul acestei măsuri:</w:t>
            </w:r>
          </w:p>
          <w:p w:rsidR="00761590" w:rsidRPr="00575DED" w:rsidRDefault="002B415B" w:rsidP="00761590">
            <w:pPr>
              <w:autoSpaceDE w:val="0"/>
              <w:autoSpaceDN w:val="0"/>
              <w:adjustRightInd w:val="0"/>
              <w:spacing w:after="0" w:line="240" w:lineRule="auto"/>
              <w:rPr>
                <w:ins w:id="14" w:author="PC" w:date="2020-07-23T15:33:00Z"/>
                <w:rFonts w:ascii="Trebuchet MS" w:hAnsi="Trebuchet MS" w:cs="Trebuchet MS"/>
                <w:color w:val="FF0000"/>
                <w:lang w:val="en-US"/>
              </w:rPr>
            </w:pPr>
            <w:r w:rsidRPr="00575DED">
              <w:rPr>
                <w:rFonts w:ascii="Trebuchet MS" w:hAnsi="Trebuchet MS" w:cs="Trebuchet MS"/>
                <w:color w:val="FF0000"/>
                <w:lang w:val="en-US"/>
              </w:rPr>
              <w:t>-</w:t>
            </w:r>
            <w:ins w:id="15" w:author="PC" w:date="2020-07-23T15:33:00Z">
              <w:r w:rsidR="00761590" w:rsidRPr="00575DED">
                <w:rPr>
                  <w:rFonts w:ascii="Trebuchet MS" w:hAnsi="Trebuchet MS" w:cs="Trebuchet MS"/>
                  <w:color w:val="FF0000"/>
                  <w:lang w:val="en-US"/>
                </w:rPr>
                <w:t xml:space="preserve"> intocmirea si/sau depunerea dosarelor de aplicatie</w:t>
              </w:r>
            </w:ins>
          </w:p>
          <w:p w:rsidR="00761590" w:rsidRDefault="00761590" w:rsidP="00761590">
            <w:pPr>
              <w:tabs>
                <w:tab w:val="left" w:pos="270"/>
              </w:tabs>
              <w:spacing w:after="0" w:line="240" w:lineRule="auto"/>
              <w:ind w:left="90"/>
              <w:rPr>
                <w:ins w:id="16" w:author="PC" w:date="2020-07-23T15:33:00Z"/>
                <w:rFonts w:ascii="Trebuchet MS" w:hAnsi="Trebuchet MS" w:cs="Trebuchet MS"/>
                <w:color w:val="FF0000"/>
                <w:lang w:val="en-US"/>
              </w:rPr>
            </w:pPr>
            <w:ins w:id="17" w:author="PC" w:date="2020-07-23T15:33:00Z">
              <w:r w:rsidRPr="00582C17">
                <w:rPr>
                  <w:rFonts w:ascii="Trebuchet MS" w:hAnsi="Trebuchet MS" w:cs="Trebuchet MS"/>
                  <w:color w:val="FF0000"/>
                  <w:lang w:val="en-US"/>
                </w:rPr>
                <w:t>-actiuni conexe: animare, organizare intalniri, culegere informatii/date, elaborarea documentelor etc</w:t>
              </w:r>
            </w:ins>
          </w:p>
          <w:p w:rsidR="002B415B" w:rsidRDefault="002B415B" w:rsidP="00761590">
            <w:pPr>
              <w:autoSpaceDE w:val="0"/>
              <w:autoSpaceDN w:val="0"/>
              <w:adjustRightInd w:val="0"/>
              <w:spacing w:after="0" w:line="240" w:lineRule="auto"/>
              <w:rPr>
                <w:rFonts w:ascii="Trebuchet MS" w:hAnsi="Trebuchet MS" w:cs="Trebuchet MS"/>
                <w:color w:val="FF0000"/>
                <w:lang w:val="en-US"/>
              </w:rPr>
            </w:pPr>
          </w:p>
          <w:p w:rsidR="00235A1B" w:rsidRPr="00581A11" w:rsidDel="006B5EC4" w:rsidRDefault="00235A1B" w:rsidP="00235A1B">
            <w:pPr>
              <w:tabs>
                <w:tab w:val="left" w:pos="270"/>
              </w:tabs>
              <w:spacing w:after="0" w:line="240" w:lineRule="auto"/>
              <w:ind w:left="90"/>
              <w:rPr>
                <w:del w:id="18" w:author="PC" w:date="2020-07-21T12:36:00Z"/>
                <w:rFonts w:ascii="Trebuchet MS" w:hAnsi="Trebuchet MS"/>
                <w:color w:val="4F81BD"/>
                <w:lang w:val="en-US"/>
              </w:rPr>
            </w:pPr>
            <w:del w:id="19" w:author="PC" w:date="2020-07-21T12:36:00Z">
              <w:r w:rsidRPr="00581A11" w:rsidDel="006B5EC4">
                <w:rPr>
                  <w:rFonts w:ascii="Trebuchet MS" w:hAnsi="Trebuchet MS"/>
                  <w:color w:val="4F81BD"/>
                  <w:lang w:val="en-US"/>
                </w:rPr>
                <w:delText>1. Sistemele de calitate şi referinţe opţionale la calitate stabilite pe baza legislaţiei europene: indicaţie geografică protejată (IGP); denumire de origine protejată (DOP);</w:delText>
              </w:r>
            </w:del>
          </w:p>
          <w:p w:rsidR="00235A1B" w:rsidRPr="00581A11" w:rsidDel="006B5EC4" w:rsidRDefault="00235A1B" w:rsidP="00235A1B">
            <w:pPr>
              <w:tabs>
                <w:tab w:val="left" w:pos="270"/>
              </w:tabs>
              <w:spacing w:after="0" w:line="240" w:lineRule="auto"/>
              <w:ind w:left="90"/>
              <w:rPr>
                <w:del w:id="20" w:author="PC" w:date="2020-07-21T12:36:00Z"/>
                <w:rFonts w:ascii="Trebuchet MS" w:hAnsi="Trebuchet MS"/>
                <w:color w:val="4F81BD"/>
                <w:lang w:val="en-US"/>
              </w:rPr>
            </w:pPr>
            <w:del w:id="21" w:author="PC" w:date="2020-07-21T12:36:00Z">
              <w:r w:rsidRPr="00581A11" w:rsidDel="006B5EC4">
                <w:rPr>
                  <w:rFonts w:ascii="Trebuchet MS" w:hAnsi="Trebuchet MS"/>
                  <w:color w:val="4F81BD"/>
                  <w:lang w:val="en-US"/>
                </w:rPr>
                <w:delText>specialitate tradiţională garantată (GTS); referinţe opţionale la calitate.</w:delText>
              </w:r>
            </w:del>
          </w:p>
          <w:p w:rsidR="00235A1B" w:rsidRPr="00581A11" w:rsidDel="006B5EC4" w:rsidRDefault="00235A1B" w:rsidP="00235A1B">
            <w:pPr>
              <w:tabs>
                <w:tab w:val="left" w:pos="270"/>
              </w:tabs>
              <w:spacing w:after="0" w:line="240" w:lineRule="auto"/>
              <w:ind w:left="90"/>
              <w:rPr>
                <w:del w:id="22" w:author="PC" w:date="2020-07-21T12:36:00Z"/>
                <w:rFonts w:ascii="Trebuchet MS" w:hAnsi="Trebuchet MS"/>
                <w:color w:val="4F81BD"/>
                <w:lang w:val="en-US"/>
              </w:rPr>
            </w:pPr>
            <w:del w:id="23" w:author="PC" w:date="2020-07-21T12:36:00Z">
              <w:r w:rsidRPr="00581A11" w:rsidDel="006B5EC4">
                <w:rPr>
                  <w:rFonts w:ascii="Trebuchet MS" w:hAnsi="Trebuchet MS"/>
                  <w:color w:val="4F81BD"/>
                  <w:lang w:val="en-US"/>
                </w:rPr>
                <w:delText>2. Sistemele de calitate stabilite pe baza legislaţiei naţionale:</w:delText>
              </w:r>
            </w:del>
          </w:p>
          <w:p w:rsidR="00235A1B" w:rsidRPr="00581A11" w:rsidDel="006B5EC4" w:rsidRDefault="00235A1B" w:rsidP="00235A1B">
            <w:pPr>
              <w:tabs>
                <w:tab w:val="left" w:pos="270"/>
              </w:tabs>
              <w:spacing w:after="0" w:line="240" w:lineRule="auto"/>
              <w:ind w:left="90"/>
              <w:rPr>
                <w:del w:id="24" w:author="PC" w:date="2020-07-21T12:36:00Z"/>
                <w:rFonts w:ascii="Trebuchet MS" w:hAnsi="Trebuchet MS"/>
                <w:color w:val="4F81BD"/>
                <w:lang w:val="en-US"/>
              </w:rPr>
            </w:pPr>
            <w:del w:id="25" w:author="PC" w:date="2020-07-21T12:36:00Z">
              <w:r w:rsidRPr="00581A11" w:rsidDel="006B5EC4">
                <w:rPr>
                  <w:rFonts w:ascii="Trebuchet MS" w:hAnsi="Trebuchet MS"/>
                  <w:color w:val="4F81BD"/>
                  <w:lang w:val="en-US"/>
                </w:rPr>
                <w:delText>organizarea, pregătirea şi participarea la târguri publice, apariţii, pieţe, expoziţii, emisiuni, ateliere şi alte forme de apariţie publică sau evenimente.</w:delText>
              </w:r>
            </w:del>
          </w:p>
          <w:p w:rsidR="00235A1B" w:rsidRPr="00581A11" w:rsidDel="006B5EC4" w:rsidRDefault="00235A1B" w:rsidP="00235A1B">
            <w:pPr>
              <w:tabs>
                <w:tab w:val="left" w:pos="270"/>
              </w:tabs>
              <w:spacing w:after="0" w:line="240" w:lineRule="auto"/>
              <w:ind w:left="90"/>
              <w:rPr>
                <w:del w:id="26" w:author="PC" w:date="2020-07-21T12:36:00Z"/>
                <w:rFonts w:ascii="Trebuchet MS" w:hAnsi="Trebuchet MS"/>
                <w:color w:val="4F81BD"/>
                <w:lang w:val="en-US"/>
              </w:rPr>
            </w:pPr>
            <w:del w:id="27" w:author="PC" w:date="2020-07-21T12:36:00Z">
              <w:r w:rsidRPr="00581A11" w:rsidDel="006B5EC4">
                <w:rPr>
                  <w:rFonts w:ascii="Trebuchet MS" w:hAnsi="Trebuchet MS"/>
                  <w:color w:val="4F81BD"/>
                  <w:lang w:val="en-US"/>
                </w:rPr>
                <w:delText>publicitate şi informare la punctele de vânzare şi alte canale de comunicare,</w:delText>
              </w:r>
            </w:del>
          </w:p>
          <w:p w:rsidR="00235A1B" w:rsidRPr="00581A11" w:rsidDel="006B5EC4" w:rsidRDefault="00235A1B" w:rsidP="00235A1B">
            <w:pPr>
              <w:tabs>
                <w:tab w:val="left" w:pos="270"/>
              </w:tabs>
              <w:spacing w:after="0" w:line="240" w:lineRule="auto"/>
              <w:ind w:left="90"/>
              <w:rPr>
                <w:del w:id="28" w:author="PC" w:date="2020-07-21T12:36:00Z"/>
                <w:rFonts w:ascii="Trebuchet MS" w:hAnsi="Trebuchet MS"/>
                <w:color w:val="4F81BD"/>
                <w:lang w:val="en-US"/>
              </w:rPr>
            </w:pPr>
            <w:del w:id="29" w:author="PC" w:date="2020-07-21T12:36:00Z">
              <w:r w:rsidRPr="00581A11" w:rsidDel="006B5EC4">
                <w:rPr>
                  <w:rFonts w:ascii="Trebuchet MS" w:hAnsi="Trebuchet MS"/>
                  <w:color w:val="4F81BD"/>
                  <w:lang w:val="en-US"/>
                </w:rPr>
                <w:delText>pregătirea, emiterea şi distribuirea de informaţii şi materiale promoţionale, şi</w:delText>
              </w:r>
            </w:del>
          </w:p>
          <w:p w:rsidR="00235A1B" w:rsidRPr="00581A11" w:rsidDel="006B5EC4" w:rsidRDefault="00235A1B" w:rsidP="00235A1B">
            <w:pPr>
              <w:tabs>
                <w:tab w:val="left" w:pos="270"/>
              </w:tabs>
              <w:spacing w:after="0" w:line="240" w:lineRule="auto"/>
              <w:ind w:left="90"/>
              <w:rPr>
                <w:del w:id="30" w:author="PC" w:date="2020-07-21T12:36:00Z"/>
                <w:rFonts w:ascii="Trebuchet MS" w:hAnsi="Trebuchet MS"/>
                <w:color w:val="4F81BD"/>
                <w:lang w:val="en-US"/>
              </w:rPr>
            </w:pPr>
            <w:del w:id="31" w:author="PC" w:date="2020-07-21T12:36:00Z">
              <w:r w:rsidRPr="00581A11" w:rsidDel="006B5EC4">
                <w:rPr>
                  <w:rFonts w:ascii="Trebuchet MS" w:hAnsi="Trebuchet MS"/>
                  <w:color w:val="4F81BD"/>
                  <w:lang w:val="en-US"/>
                </w:rPr>
                <w:delText>organizare şi  punere în aplicare a altor forme adecvate de publicitate.</w:delText>
              </w:r>
            </w:del>
          </w:p>
          <w:p w:rsidR="00235A1B" w:rsidRPr="00582C17" w:rsidRDefault="00235A1B" w:rsidP="00235A1B">
            <w:pPr>
              <w:tabs>
                <w:tab w:val="left" w:pos="270"/>
              </w:tabs>
              <w:spacing w:after="0" w:line="240" w:lineRule="auto"/>
              <w:ind w:left="90"/>
              <w:rPr>
                <w:rFonts w:ascii="Trebuchet MS" w:hAnsi="Trebuchet MS"/>
                <w:color w:val="FF0000"/>
                <w:lang w:val="en-US"/>
              </w:rPr>
            </w:pPr>
            <w:del w:id="32" w:author="PC" w:date="2020-07-21T12:36:00Z">
              <w:r w:rsidRPr="00581A11" w:rsidDel="006B5EC4">
                <w:rPr>
                  <w:rFonts w:ascii="Trebuchet MS" w:hAnsi="Trebuchet MS"/>
                  <w:color w:val="4F81BD"/>
                  <w:lang w:val="en-US"/>
                </w:rPr>
                <w:delText>Costu</w:delText>
              </w:r>
              <w:r w:rsidDel="006B5EC4">
                <w:rPr>
                  <w:rFonts w:ascii="Trebuchet MS" w:hAnsi="Trebuchet MS"/>
                  <w:color w:val="4F81BD"/>
                  <w:lang w:val="en-US"/>
                </w:rPr>
                <w:delText>rile fixe includ următoarele: -</w:delText>
              </w:r>
              <w:r w:rsidRPr="00581A11" w:rsidDel="006B5EC4">
                <w:rPr>
                  <w:rFonts w:ascii="Trebuchet MS" w:hAnsi="Trebuchet MS"/>
                  <w:color w:val="4F81BD"/>
                  <w:lang w:val="en-US"/>
                </w:rPr>
                <w:delText>Costuri suportate pentru a intra într-o schemă de calitate susţinută. -</w:delText>
              </w:r>
              <w:r w:rsidRPr="00581A11" w:rsidDel="006B5EC4">
                <w:rPr>
                  <w:rFonts w:ascii="Trebuchet MS" w:hAnsi="Trebuchet MS"/>
                  <w:color w:val="4F81BD"/>
                  <w:lang w:val="en-US"/>
                </w:rPr>
                <w:tab/>
                <w:delText>Contribuţia anuală pantru participarea la o schemă de calitate susţinută.- Cheltuieli cu verificările necesare pentru a asigura respectare specificaţiilor schemei relevante.</w:delText>
              </w:r>
            </w:del>
          </w:p>
          <w:p w:rsidR="002B415B" w:rsidRPr="00165918" w:rsidRDefault="002B415B" w:rsidP="00A25EC3">
            <w:pPr>
              <w:tabs>
                <w:tab w:val="left" w:pos="270"/>
              </w:tabs>
              <w:spacing w:after="0" w:line="240" w:lineRule="auto"/>
              <w:ind w:left="90"/>
              <w:rPr>
                <w:rFonts w:ascii="Trebuchet MS" w:hAnsi="Trebuchet MS"/>
                <w:lang w:val="en-US"/>
              </w:rPr>
            </w:pPr>
            <w:r w:rsidRPr="00A52EA9">
              <w:rPr>
                <w:rFonts w:ascii="Trebuchet MS" w:hAnsi="Trebuchet MS"/>
                <w:b/>
                <w:lang w:val="en-US"/>
              </w:rPr>
              <w:t>Acţiuni neeligibile:</w:t>
            </w:r>
            <w:r w:rsidRPr="00077E75">
              <w:rPr>
                <w:rFonts w:ascii="Trebuchet MS" w:hAnsi="Trebuchet MS"/>
                <w:lang w:val="en-US"/>
              </w:rPr>
              <w:t>Dobânzi debitoare, cu excepţia celor referitoar</w:t>
            </w:r>
            <w:r>
              <w:rPr>
                <w:rFonts w:ascii="Trebuchet MS" w:hAnsi="Trebuchet MS"/>
                <w:lang w:val="en-US"/>
              </w:rPr>
              <w:t>e la granturi acordate sub forma unei subvenţii pentru dobândă</w:t>
            </w:r>
            <w:r w:rsidRPr="00077E75">
              <w:rPr>
                <w:rFonts w:ascii="Trebuchet MS" w:hAnsi="Trebuchet MS"/>
                <w:lang w:val="en-US"/>
              </w:rPr>
              <w:t xml:space="preserve"> sau a unei subvenţii pentru comisioanele de garantare;Taxa pe valoarea adăugată, cu </w:t>
            </w:r>
            <w:r>
              <w:rPr>
                <w:rFonts w:ascii="Trebuchet MS" w:hAnsi="Trebuchet MS"/>
                <w:lang w:val="en-US"/>
              </w:rPr>
              <w:t>excepţia cazului în care aceasta</w:t>
            </w:r>
            <w:r w:rsidRPr="00077E75">
              <w:rPr>
                <w:rFonts w:ascii="Trebuchet MS" w:hAnsi="Trebuchet MS"/>
                <w:lang w:val="en-US"/>
              </w:rPr>
              <w:t xml:space="preserve"> nu se poate recupera în temeiul legislaţiei naţionale privind TVA-ul;</w:t>
            </w:r>
            <w:r>
              <w:rPr>
                <w:rFonts w:ascii="Trebuchet MS" w:hAnsi="Trebuchet MS"/>
                <w:b/>
                <w:lang w:val="en-US"/>
              </w:rPr>
              <w:t xml:space="preserve"> </w:t>
            </w:r>
            <w:r w:rsidRPr="00077E75">
              <w:rPr>
                <w:rFonts w:ascii="Trebuchet MS" w:hAnsi="Trebuchet MS"/>
                <w:lang w:val="en-US"/>
              </w:rPr>
              <w:t>Alte acţiuni neeligibile prevăzute de Reg. 1303/2013, Reg. 1305/2013, Reg. 807/2014</w:t>
            </w:r>
            <w:r>
              <w:rPr>
                <w:rFonts w:ascii="Trebuchet MS" w:hAnsi="Trebuchet MS"/>
                <w:lang w:val="en-US"/>
              </w:rPr>
              <w:t>.</w:t>
            </w:r>
            <w:r>
              <w:rPr>
                <w:rFonts w:ascii="Trebuchet MS" w:hAnsi="Trebuchet MS"/>
                <w:b/>
                <w:lang w:val="en-US"/>
              </w:rPr>
              <w:t xml:space="preserve"> </w:t>
            </w:r>
            <w:r w:rsidRPr="00077E75">
              <w:rPr>
                <w:rFonts w:ascii="Trebuchet MS" w:hAnsi="Trebuchet MS"/>
                <w:lang w:val="en-US"/>
              </w:rPr>
              <w:t>Nu se acceptă achiziţionarea de utilaje, echipamente şi alte investiţi</w:t>
            </w:r>
          </w:p>
        </w:tc>
      </w:tr>
      <w:tr w:rsidR="002B415B" w:rsidRPr="00EE57DB" w:rsidTr="00A25EC3">
        <w:trPr>
          <w:trHeight w:val="60"/>
          <w:jc w:val="center"/>
        </w:trPr>
        <w:tc>
          <w:tcPr>
            <w:tcW w:w="5000" w:type="pct"/>
            <w:gridSpan w:val="2"/>
            <w:shd w:val="clear" w:color="auto" w:fill="FABF8F"/>
            <w:vAlign w:val="center"/>
          </w:tcPr>
          <w:p w:rsidR="002B415B" w:rsidRPr="00EE57DB" w:rsidRDefault="002B415B" w:rsidP="002B415B">
            <w:pPr>
              <w:pStyle w:val="ListParagraph"/>
              <w:numPr>
                <w:ilvl w:val="0"/>
                <w:numId w:val="2"/>
              </w:numPr>
              <w:spacing w:line="276" w:lineRule="auto"/>
              <w:ind w:left="426"/>
              <w:rPr>
                <w:rFonts w:ascii="Trebuchet MS" w:hAnsi="Trebuchet MS"/>
                <w:b/>
                <w:sz w:val="22"/>
                <w:szCs w:val="22"/>
              </w:rPr>
            </w:pPr>
            <w:r w:rsidRPr="00EE57DB">
              <w:rPr>
                <w:rFonts w:ascii="Trebuchet MS" w:hAnsi="Trebuchet MS"/>
                <w:b/>
                <w:sz w:val="22"/>
                <w:szCs w:val="22"/>
              </w:rPr>
              <w:t>Condiţii de eligibilitate</w:t>
            </w:r>
          </w:p>
        </w:tc>
      </w:tr>
      <w:tr w:rsidR="002B415B" w:rsidRPr="00EE57DB" w:rsidTr="00A25EC3">
        <w:trPr>
          <w:trHeight w:val="440"/>
          <w:jc w:val="center"/>
        </w:trPr>
        <w:tc>
          <w:tcPr>
            <w:tcW w:w="5000" w:type="pct"/>
            <w:gridSpan w:val="2"/>
            <w:vAlign w:val="center"/>
          </w:tcPr>
          <w:p w:rsidR="00235A1B" w:rsidRPr="00581A11" w:rsidDel="006B5EC4" w:rsidRDefault="00235A1B" w:rsidP="00235A1B">
            <w:pPr>
              <w:spacing w:after="0" w:line="240" w:lineRule="auto"/>
              <w:ind w:left="142"/>
              <w:rPr>
                <w:del w:id="33" w:author="PC" w:date="2020-07-21T12:38:00Z"/>
                <w:rFonts w:ascii="Trebuchet MS" w:hAnsi="Trebuchet MS"/>
                <w:color w:val="4F81BD"/>
                <w:lang w:val="en-US"/>
              </w:rPr>
            </w:pPr>
            <w:del w:id="34" w:author="PC" w:date="2020-07-21T12:38:00Z">
              <w:r w:rsidRPr="00581A11" w:rsidDel="006B5EC4">
                <w:rPr>
                  <w:rFonts w:ascii="Trebuchet MS" w:hAnsi="Trebuchet MS"/>
                  <w:color w:val="4F81BD"/>
                  <w:lang w:val="en-US"/>
                </w:rPr>
                <w:delText>Schemele sunt disponibile pentru toţi producătorii, sunt transparente şi asigură trasabilitatea completă a produselor.</w:delText>
              </w:r>
            </w:del>
          </w:p>
          <w:p w:rsidR="00235A1B" w:rsidRPr="00581A11" w:rsidDel="006B5EC4" w:rsidRDefault="00235A1B" w:rsidP="00235A1B">
            <w:pPr>
              <w:spacing w:after="0" w:line="240" w:lineRule="auto"/>
              <w:ind w:left="142"/>
              <w:rPr>
                <w:del w:id="35" w:author="PC" w:date="2020-07-21T12:38:00Z"/>
                <w:rFonts w:ascii="Trebuchet MS" w:hAnsi="Trebuchet MS"/>
                <w:color w:val="4F81BD"/>
                <w:lang w:val="en-US"/>
              </w:rPr>
            </w:pPr>
            <w:del w:id="36" w:author="PC" w:date="2020-07-21T12:38:00Z">
              <w:r w:rsidRPr="00581A11" w:rsidDel="006B5EC4">
                <w:rPr>
                  <w:rFonts w:ascii="Trebuchet MS" w:hAnsi="Trebuchet MS"/>
                  <w:color w:val="4F81BD"/>
                  <w:lang w:val="en-US"/>
                </w:rPr>
                <w:delText>Exploatația agricolă îndeplineşte condiţia unui agricultor activ în conformitate cu articolul 9 din Regulamentul (UE) nr 1307/2013.</w:delText>
              </w:r>
            </w:del>
          </w:p>
          <w:p w:rsidR="00235A1B" w:rsidRPr="00581A11" w:rsidDel="006B5EC4" w:rsidRDefault="00235A1B" w:rsidP="00235A1B">
            <w:pPr>
              <w:spacing w:after="0" w:line="240" w:lineRule="auto"/>
              <w:ind w:left="142"/>
              <w:rPr>
                <w:del w:id="37" w:author="PC" w:date="2020-07-21T12:38:00Z"/>
                <w:rFonts w:ascii="Trebuchet MS" w:hAnsi="Trebuchet MS"/>
                <w:color w:val="4F81BD"/>
                <w:lang w:val="en-US"/>
              </w:rPr>
            </w:pPr>
            <w:del w:id="38" w:author="PC" w:date="2020-07-21T12:38:00Z">
              <w:r w:rsidRPr="00581A11" w:rsidDel="006B5EC4">
                <w:rPr>
                  <w:rFonts w:ascii="Trebuchet MS" w:hAnsi="Trebuchet MS"/>
                  <w:color w:val="4F81BD"/>
                  <w:lang w:val="en-US"/>
                </w:rPr>
                <w:delText>Exploatația agricolă trebuie să fie înregistrată în registrul exploataţiilor agricole.</w:delText>
              </w:r>
            </w:del>
          </w:p>
          <w:p w:rsidR="00235A1B" w:rsidRPr="00581A11" w:rsidDel="006B5EC4" w:rsidRDefault="00235A1B" w:rsidP="00235A1B">
            <w:pPr>
              <w:spacing w:after="0" w:line="240" w:lineRule="auto"/>
              <w:ind w:left="142"/>
              <w:rPr>
                <w:del w:id="39" w:author="PC" w:date="2020-07-21T12:38:00Z"/>
                <w:rFonts w:ascii="Trebuchet MS" w:hAnsi="Trebuchet MS"/>
                <w:color w:val="4F81BD"/>
                <w:lang w:val="en-US"/>
              </w:rPr>
            </w:pPr>
            <w:del w:id="40" w:author="PC" w:date="2020-07-21T12:38:00Z">
              <w:r w:rsidRPr="00581A11" w:rsidDel="006B5EC4">
                <w:rPr>
                  <w:rFonts w:ascii="Trebuchet MS" w:hAnsi="Trebuchet MS"/>
                  <w:color w:val="4F81BD"/>
                  <w:lang w:val="en-US"/>
                </w:rPr>
                <w:delText>Exploatația agricolă sau grupul de producători trebuie să aibă certificat sau un certificat privind un control completat care dovedeşte includerea acesteia într-un sistem de calitate.</w:delText>
              </w:r>
            </w:del>
          </w:p>
          <w:p w:rsidR="00235A1B" w:rsidRPr="00581A11" w:rsidDel="006B5EC4" w:rsidRDefault="00235A1B" w:rsidP="00235A1B">
            <w:pPr>
              <w:spacing w:after="0" w:line="240" w:lineRule="auto"/>
              <w:ind w:left="142"/>
              <w:rPr>
                <w:del w:id="41" w:author="PC" w:date="2020-07-21T12:38:00Z"/>
                <w:rFonts w:ascii="Trebuchet MS" w:hAnsi="Trebuchet MS"/>
                <w:color w:val="4F81BD"/>
                <w:lang w:val="en-US"/>
              </w:rPr>
            </w:pPr>
            <w:del w:id="42" w:author="PC" w:date="2020-07-21T12:38:00Z">
              <w:r w:rsidRPr="00581A11" w:rsidDel="006B5EC4">
                <w:rPr>
                  <w:rFonts w:ascii="Trebuchet MS" w:hAnsi="Trebuchet MS"/>
                  <w:color w:val="4F81BD"/>
                  <w:lang w:val="en-US"/>
                </w:rPr>
                <w:delText>Produse agricole sau alimentare incluse în sistemele de calitate trebuie să fie vândute ca produse care respectă standardele de  calitate.</w:delText>
              </w:r>
            </w:del>
          </w:p>
          <w:p w:rsidR="00235A1B" w:rsidRPr="00581A11" w:rsidDel="006B5EC4" w:rsidRDefault="00235A1B" w:rsidP="00235A1B">
            <w:pPr>
              <w:spacing w:after="0" w:line="240" w:lineRule="auto"/>
              <w:ind w:left="142"/>
              <w:rPr>
                <w:del w:id="43" w:author="PC" w:date="2020-07-21T12:38:00Z"/>
                <w:rFonts w:ascii="Trebuchet MS" w:hAnsi="Trebuchet MS"/>
                <w:color w:val="4F81BD"/>
                <w:lang w:val="en-US"/>
              </w:rPr>
            </w:pPr>
            <w:del w:id="44" w:author="PC" w:date="2020-07-21T12:38:00Z">
              <w:r w:rsidRPr="00581A11" w:rsidDel="006B5EC4">
                <w:rPr>
                  <w:rFonts w:ascii="Trebuchet MS" w:hAnsi="Trebuchet MS"/>
                  <w:color w:val="4F81BD"/>
                  <w:lang w:val="en-US"/>
                </w:rPr>
                <w:delText>La vânzarea de produse finite, trebuie să fie utilizat sistemul mărcii naţionale de calitate sau schema de marcă de calitate europeană.</w:delText>
              </w:r>
            </w:del>
          </w:p>
          <w:p w:rsidR="00235A1B" w:rsidDel="006B5EC4" w:rsidRDefault="00235A1B" w:rsidP="00235A1B">
            <w:pPr>
              <w:spacing w:after="0" w:line="240" w:lineRule="auto"/>
              <w:ind w:left="142"/>
              <w:rPr>
                <w:del w:id="45" w:author="PC" w:date="2020-07-21T12:38:00Z"/>
                <w:rFonts w:ascii="Trebuchet MS" w:hAnsi="Trebuchet MS"/>
                <w:lang w:val="en-US"/>
              </w:rPr>
            </w:pPr>
            <w:del w:id="46" w:author="PC" w:date="2020-07-21T12:38:00Z">
              <w:r w:rsidRPr="00581A11" w:rsidDel="006B5EC4">
                <w:rPr>
                  <w:rFonts w:ascii="Trebuchet MS" w:hAnsi="Trebuchet MS"/>
                  <w:color w:val="4F81BD"/>
                  <w:lang w:val="en-US"/>
                </w:rPr>
                <w:delText>Sprijinul este eligibil pentru  prima participare la scheme de calitate</w:delText>
              </w:r>
              <w:r w:rsidDel="006B5EC4">
                <w:rPr>
                  <w:rFonts w:ascii="Trebuchet MS" w:hAnsi="Trebuchet MS"/>
                  <w:lang w:val="en-US"/>
                </w:rPr>
                <w:delText>.</w:delText>
              </w:r>
            </w:del>
          </w:p>
          <w:p w:rsidR="00235A1B" w:rsidRPr="007210D3" w:rsidRDefault="00235A1B" w:rsidP="00235A1B">
            <w:pPr>
              <w:autoSpaceDE w:val="0"/>
              <w:autoSpaceDN w:val="0"/>
              <w:adjustRightInd w:val="0"/>
              <w:spacing w:after="0" w:line="240" w:lineRule="auto"/>
              <w:rPr>
                <w:ins w:id="47" w:author="PC" w:date="2020-07-21T12:38:00Z"/>
                <w:rFonts w:ascii="Trebuchet MS" w:hAnsi="Trebuchet MS" w:cs="Trebuchet MS"/>
                <w:color w:val="FF0000"/>
                <w:lang w:val="en-US"/>
              </w:rPr>
            </w:pPr>
            <w:ins w:id="48" w:author="PC" w:date="2020-07-21T12:38:00Z">
              <w:r w:rsidRPr="007210D3">
                <w:rPr>
                  <w:rFonts w:ascii="Trebuchet MS" w:hAnsi="Trebuchet MS" w:cs="Trebuchet MS"/>
                  <w:color w:val="000000"/>
                  <w:lang w:val="en-US"/>
                </w:rPr>
                <w:lastRenderedPageBreak/>
                <w:t>-</w:t>
              </w:r>
              <w:r w:rsidRPr="007210D3">
                <w:rPr>
                  <w:rFonts w:ascii="Trebuchet MS" w:hAnsi="Trebuchet MS" w:cs="Trebuchet MS"/>
                  <w:color w:val="FF0000"/>
                  <w:lang w:val="en-US"/>
                </w:rPr>
                <w:t>Solicitantul are prevăzut în obiectul de activitate activități specifice domeniului pentru care solicita finantarea;</w:t>
              </w:r>
            </w:ins>
          </w:p>
          <w:p w:rsidR="00235A1B" w:rsidRPr="007210D3" w:rsidRDefault="00235A1B" w:rsidP="00235A1B">
            <w:pPr>
              <w:autoSpaceDE w:val="0"/>
              <w:autoSpaceDN w:val="0"/>
              <w:adjustRightInd w:val="0"/>
              <w:spacing w:after="0" w:line="240" w:lineRule="auto"/>
              <w:rPr>
                <w:ins w:id="49" w:author="PC" w:date="2020-07-21T12:38:00Z"/>
                <w:rFonts w:ascii="Trebuchet MS" w:hAnsi="Trebuchet MS" w:cs="Trebuchet MS"/>
                <w:color w:val="FF0000"/>
                <w:lang w:val="en-US"/>
              </w:rPr>
            </w:pPr>
            <w:ins w:id="50" w:author="PC" w:date="2020-07-21T12:38:00Z">
              <w:r w:rsidRPr="007210D3">
                <w:rPr>
                  <w:rFonts w:ascii="Trebuchet MS" w:hAnsi="Trebuchet MS" w:cs="Trebuchet MS"/>
                  <w:color w:val="FF0000"/>
                  <w:lang w:val="en-US"/>
                </w:rPr>
                <w:t>-Solicitantul demonstrează prin activitățile propuse  oportunitatea și necesitatea proiectului;</w:t>
              </w:r>
            </w:ins>
          </w:p>
          <w:p w:rsidR="00235A1B" w:rsidRDefault="00235A1B" w:rsidP="00235A1B">
            <w:pPr>
              <w:autoSpaceDE w:val="0"/>
              <w:autoSpaceDN w:val="0"/>
              <w:adjustRightInd w:val="0"/>
              <w:spacing w:after="0" w:line="240" w:lineRule="auto"/>
              <w:rPr>
                <w:ins w:id="51" w:author="PC" w:date="2020-07-21T12:38:00Z"/>
                <w:rFonts w:ascii="Trebuchet MS" w:hAnsi="Trebuchet MS" w:cs="Trebuchet MS"/>
                <w:color w:val="FF0000"/>
                <w:lang w:val="en-US"/>
              </w:rPr>
            </w:pPr>
            <w:ins w:id="52" w:author="PC" w:date="2020-07-21T12:38:00Z">
              <w:r w:rsidRPr="007210D3">
                <w:rPr>
                  <w:rFonts w:ascii="Trebuchet MS" w:hAnsi="Trebuchet MS" w:cs="Trebuchet MS"/>
                  <w:color w:val="FF0000"/>
                  <w:lang w:val="en-US"/>
                </w:rPr>
                <w:t>-Solicitantul dispune de personal calificat, propriu sau cooptat in domeniu;</w:t>
              </w:r>
            </w:ins>
          </w:p>
          <w:p w:rsidR="00235A1B" w:rsidRPr="007210D3" w:rsidRDefault="00235A1B" w:rsidP="00235A1B">
            <w:pPr>
              <w:autoSpaceDE w:val="0"/>
              <w:autoSpaceDN w:val="0"/>
              <w:adjustRightInd w:val="0"/>
              <w:spacing w:after="0" w:line="240" w:lineRule="auto"/>
              <w:rPr>
                <w:ins w:id="53" w:author="PC" w:date="2020-07-21T12:38:00Z"/>
                <w:rFonts w:ascii="Trebuchet MS" w:hAnsi="Trebuchet MS" w:cs="Trebuchet MS"/>
                <w:color w:val="FF0000"/>
                <w:lang w:val="en-US"/>
              </w:rPr>
            </w:pPr>
            <w:ins w:id="54" w:author="PC" w:date="2020-07-21T12:38:00Z">
              <w:r w:rsidRPr="007210D3">
                <w:rPr>
                  <w:rFonts w:ascii="Trebuchet MS" w:hAnsi="Trebuchet MS" w:cs="Trebuchet MS"/>
                  <w:color w:val="FF0000"/>
                  <w:lang w:val="en-US"/>
                </w:rPr>
                <w:t>Criterii de eligibilitate pentru participanti:</w:t>
              </w:r>
            </w:ins>
          </w:p>
          <w:p w:rsidR="00235A1B" w:rsidRPr="007210D3" w:rsidRDefault="00235A1B" w:rsidP="00235A1B">
            <w:pPr>
              <w:autoSpaceDE w:val="0"/>
              <w:autoSpaceDN w:val="0"/>
              <w:adjustRightInd w:val="0"/>
              <w:spacing w:after="0" w:line="240" w:lineRule="auto"/>
              <w:rPr>
                <w:ins w:id="55" w:author="PC" w:date="2020-07-21T12:38:00Z"/>
                <w:rFonts w:ascii="Trebuchet MS" w:hAnsi="Trebuchet MS" w:cs="Trebuchet MS"/>
                <w:color w:val="FF0000"/>
                <w:lang w:val="en-US"/>
              </w:rPr>
            </w:pPr>
            <w:ins w:id="56" w:author="PC" w:date="2020-07-21T12:38:00Z">
              <w:r w:rsidRPr="007210D3">
                <w:rPr>
                  <w:rFonts w:ascii="Trebuchet MS" w:hAnsi="Trebuchet MS" w:cs="Trebuchet MS"/>
                  <w:color w:val="FF0000"/>
                  <w:lang w:val="en-US"/>
                </w:rPr>
                <w:t>-Persoane/ producatori care activeaza in sectorul agricol, alimentar;</w:t>
              </w:r>
            </w:ins>
          </w:p>
          <w:p w:rsidR="00235A1B" w:rsidRPr="007210D3" w:rsidRDefault="00235A1B" w:rsidP="00235A1B">
            <w:pPr>
              <w:spacing w:after="0" w:line="240" w:lineRule="auto"/>
              <w:rPr>
                <w:ins w:id="57" w:author="PC" w:date="2020-07-21T12:38:00Z"/>
                <w:rFonts w:ascii="Trebuchet MS" w:hAnsi="Trebuchet MS"/>
                <w:color w:val="FF0000"/>
                <w:lang w:val="en-US"/>
              </w:rPr>
            </w:pPr>
            <w:ins w:id="58" w:author="PC" w:date="2020-07-21T12:38:00Z">
              <w:r w:rsidRPr="007210D3">
                <w:rPr>
                  <w:rFonts w:ascii="Trebuchet MS" w:hAnsi="Trebuchet MS" w:cs="Trebuchet MS"/>
                  <w:color w:val="FF0000"/>
                  <w:lang w:val="en-US"/>
                </w:rPr>
                <w:t>-Au domiciliul sau exploatatia pe teritoriul GAL.</w:t>
              </w:r>
            </w:ins>
          </w:p>
          <w:p w:rsidR="00235A1B" w:rsidRDefault="00235A1B" w:rsidP="00235A1B">
            <w:pPr>
              <w:tabs>
                <w:tab w:val="left" w:pos="150"/>
                <w:tab w:val="left" w:pos="270"/>
              </w:tabs>
              <w:spacing w:after="0" w:line="240" w:lineRule="auto"/>
              <w:rPr>
                <w:rFonts w:ascii="Trebuchet MS" w:hAnsi="Trebuchet MS"/>
                <w:lang w:val="en-US"/>
              </w:rPr>
            </w:pPr>
            <w:r>
              <w:rPr>
                <w:rFonts w:ascii="Trebuchet MS" w:hAnsi="Trebuchet MS"/>
                <w:lang w:val="en-US"/>
              </w:rPr>
              <w:t>Vor fi eligibile C</w:t>
            </w:r>
            <w:r w:rsidRPr="00EE57DB">
              <w:rPr>
                <w:rFonts w:ascii="Trebuchet MS" w:hAnsi="Trebuchet MS"/>
              </w:rPr>
              <w:t>ereri</w:t>
            </w:r>
            <w:r>
              <w:rPr>
                <w:rFonts w:ascii="Trebuchet MS" w:hAnsi="Trebuchet MS"/>
                <w:lang w:val="en-US"/>
              </w:rPr>
              <w:t>le</w:t>
            </w:r>
            <w:r w:rsidRPr="00EE57DB">
              <w:rPr>
                <w:rFonts w:ascii="Trebuchet MS" w:hAnsi="Trebuchet MS"/>
              </w:rPr>
              <w:t xml:space="preserve"> </w:t>
            </w:r>
            <w:r>
              <w:rPr>
                <w:rFonts w:ascii="Trebuchet MS" w:hAnsi="Trebuchet MS"/>
                <w:lang w:val="en-US"/>
              </w:rPr>
              <w:t xml:space="preserve">de finatare </w:t>
            </w:r>
            <w:r>
              <w:rPr>
                <w:rFonts w:ascii="Trebuchet MS" w:hAnsi="Trebuchet MS"/>
              </w:rPr>
              <w:t>complete</w:t>
            </w:r>
            <w:r>
              <w:rPr>
                <w:rFonts w:ascii="Trebuchet MS" w:hAnsi="Trebuchet MS"/>
                <w:lang w:val="en-US"/>
              </w:rPr>
              <w:t xml:space="preserve">, </w:t>
            </w:r>
            <w:r w:rsidRPr="00EE57DB">
              <w:rPr>
                <w:rFonts w:ascii="Trebuchet MS" w:hAnsi="Trebuchet MS"/>
              </w:rPr>
              <w:t>adecvate</w:t>
            </w:r>
            <w:r>
              <w:rPr>
                <w:rFonts w:ascii="Trebuchet MS" w:hAnsi="Trebuchet MS"/>
              </w:rPr>
              <w:t xml:space="preserve"> în ceea ce privește </w:t>
            </w:r>
            <w:r>
              <w:rPr>
                <w:rFonts w:ascii="Trebuchet MS" w:hAnsi="Trebuchet MS"/>
                <w:lang w:val="en-US"/>
              </w:rPr>
              <w:t xml:space="preserve">  </w:t>
            </w:r>
            <w:r>
              <w:rPr>
                <w:rFonts w:ascii="Trebuchet MS" w:hAnsi="Trebuchet MS"/>
              </w:rPr>
              <w:t>conținutul</w:t>
            </w:r>
            <w:r>
              <w:rPr>
                <w:rFonts w:ascii="Trebuchet MS" w:hAnsi="Trebuchet MS"/>
                <w:lang w:val="en-US"/>
              </w:rPr>
              <w:t xml:space="preserve"> si</w:t>
            </w:r>
          </w:p>
          <w:p w:rsidR="002B415B" w:rsidRPr="00EE57DB" w:rsidRDefault="00235A1B" w:rsidP="00235A1B">
            <w:pPr>
              <w:tabs>
                <w:tab w:val="left" w:pos="150"/>
                <w:tab w:val="left" w:pos="270"/>
              </w:tabs>
              <w:spacing w:after="0" w:line="240" w:lineRule="auto"/>
              <w:rPr>
                <w:rFonts w:ascii="Trebuchet MS" w:hAnsi="Trebuchet MS"/>
                <w:lang w:val="en-US"/>
              </w:rPr>
            </w:pPr>
            <w:r w:rsidRPr="00EE57DB">
              <w:rPr>
                <w:rFonts w:ascii="Trebuchet MS" w:hAnsi="Trebuchet MS"/>
              </w:rPr>
              <w:t>îndeplinesc condițiile pentru primirea de fonduri</w:t>
            </w:r>
          </w:p>
        </w:tc>
      </w:tr>
      <w:tr w:rsidR="002B415B" w:rsidRPr="00EE57DB" w:rsidTr="00A25EC3">
        <w:trPr>
          <w:trHeight w:val="112"/>
          <w:jc w:val="center"/>
        </w:trPr>
        <w:tc>
          <w:tcPr>
            <w:tcW w:w="5000" w:type="pct"/>
            <w:gridSpan w:val="2"/>
            <w:shd w:val="clear" w:color="auto" w:fill="FABF8F"/>
            <w:vAlign w:val="center"/>
          </w:tcPr>
          <w:p w:rsidR="002B415B" w:rsidRPr="00EE57DB" w:rsidRDefault="002B415B" w:rsidP="002B415B">
            <w:pPr>
              <w:numPr>
                <w:ilvl w:val="0"/>
                <w:numId w:val="2"/>
              </w:numPr>
              <w:spacing w:after="0"/>
              <w:ind w:left="426"/>
              <w:rPr>
                <w:rFonts w:ascii="Trebuchet MS" w:hAnsi="Trebuchet MS"/>
                <w:b/>
              </w:rPr>
            </w:pPr>
            <w:r w:rsidRPr="00EE57DB">
              <w:rPr>
                <w:rFonts w:ascii="Trebuchet MS" w:hAnsi="Trebuchet MS"/>
                <w:b/>
              </w:rPr>
              <w:lastRenderedPageBreak/>
              <w:t>Criterii de selecţie</w:t>
            </w:r>
          </w:p>
        </w:tc>
      </w:tr>
      <w:tr w:rsidR="002B415B" w:rsidRPr="00EE57DB" w:rsidTr="00A25EC3">
        <w:trPr>
          <w:trHeight w:val="255"/>
          <w:jc w:val="center"/>
        </w:trPr>
        <w:tc>
          <w:tcPr>
            <w:tcW w:w="5000" w:type="pct"/>
            <w:gridSpan w:val="2"/>
            <w:vAlign w:val="center"/>
          </w:tcPr>
          <w:p w:rsidR="00235A1B" w:rsidRPr="00581A11" w:rsidRDefault="00235A1B" w:rsidP="00235A1B">
            <w:pPr>
              <w:tabs>
                <w:tab w:val="left" w:pos="150"/>
                <w:tab w:val="left" w:pos="270"/>
              </w:tabs>
              <w:spacing w:after="0" w:line="240" w:lineRule="auto"/>
              <w:rPr>
                <w:rFonts w:ascii="Trebuchet MS" w:hAnsi="Trebuchet MS"/>
                <w:color w:val="000000"/>
                <w:lang w:val="en-US"/>
              </w:rPr>
            </w:pPr>
            <w:r w:rsidRPr="00581A11">
              <w:rPr>
                <w:rFonts w:ascii="Trebuchet MS" w:hAnsi="Trebuchet MS"/>
                <w:color w:val="000000"/>
                <w:lang w:val="en-US"/>
              </w:rPr>
              <w:t xml:space="preserve">Vor fi selectate proiecte care </w:t>
            </w:r>
            <w:del w:id="59" w:author="PC" w:date="2020-07-21T12:39:00Z">
              <w:r w:rsidRPr="00581A11" w:rsidDel="006B5EC4">
                <w:rPr>
                  <w:rFonts w:ascii="Trebuchet MS" w:hAnsi="Trebuchet MS"/>
                  <w:color w:val="4F81BD"/>
                  <w:lang w:val="en-US"/>
                </w:rPr>
                <w:delText>demonstreaza</w:delText>
              </w:r>
              <w:r w:rsidRPr="00581A11" w:rsidDel="006B5EC4">
                <w:rPr>
                  <w:rFonts w:ascii="Trebuchet MS" w:hAnsi="Trebuchet MS"/>
                  <w:color w:val="000000"/>
                  <w:lang w:val="en-US"/>
                </w:rPr>
                <w:delText xml:space="preserve"> </w:delText>
              </w:r>
            </w:del>
            <w:r>
              <w:rPr>
                <w:rFonts w:ascii="Trebuchet MS" w:hAnsi="Trebuchet MS"/>
                <w:color w:val="000000"/>
                <w:lang w:val="en-US"/>
              </w:rPr>
              <w:t xml:space="preserve"> </w:t>
            </w:r>
            <w:ins w:id="60" w:author="PC" w:date="2020-07-21T12:40:00Z">
              <w:r w:rsidRPr="00BB347F">
                <w:rPr>
                  <w:rFonts w:ascii="Trebuchet MS" w:hAnsi="Trebuchet MS"/>
                  <w:color w:val="FF0000"/>
                  <w:lang w:val="en-US"/>
                </w:rPr>
                <w:t>promoveaza</w:t>
              </w:r>
              <w:r w:rsidRPr="00581A11">
                <w:rPr>
                  <w:rFonts w:ascii="Trebuchet MS" w:hAnsi="Trebuchet MS"/>
                  <w:color w:val="000000"/>
                  <w:lang w:val="en-US"/>
                </w:rPr>
                <w:t xml:space="preserve"> </w:t>
              </w:r>
            </w:ins>
            <w:r w:rsidRPr="00581A11">
              <w:rPr>
                <w:rFonts w:ascii="Trebuchet MS" w:hAnsi="Trebuchet MS"/>
                <w:color w:val="000000"/>
                <w:lang w:val="en-US"/>
              </w:rPr>
              <w:t xml:space="preserve">integrarea activitatilor de procesare </w:t>
            </w:r>
            <w:proofErr w:type="gramStart"/>
            <w:r w:rsidRPr="00581A11">
              <w:rPr>
                <w:rFonts w:ascii="Trebuchet MS" w:hAnsi="Trebuchet MS"/>
                <w:color w:val="000000"/>
                <w:lang w:val="en-US"/>
              </w:rPr>
              <w:t>cu  marketing</w:t>
            </w:r>
            <w:proofErr w:type="gramEnd"/>
            <w:r w:rsidRPr="00581A11">
              <w:rPr>
                <w:rFonts w:ascii="Trebuchet MS" w:hAnsi="Trebuchet MS"/>
                <w:color w:val="000000"/>
                <w:lang w:val="en-US"/>
              </w:rPr>
              <w:t xml:space="preserve"> direct.</w:t>
            </w:r>
          </w:p>
          <w:p w:rsidR="00235A1B" w:rsidRPr="00EE57DB" w:rsidRDefault="00235A1B" w:rsidP="00235A1B">
            <w:pPr>
              <w:tabs>
                <w:tab w:val="left" w:pos="150"/>
                <w:tab w:val="left" w:pos="270"/>
              </w:tabs>
              <w:spacing w:after="0" w:line="240" w:lineRule="auto"/>
              <w:rPr>
                <w:rFonts w:ascii="Trebuchet MS" w:hAnsi="Trebuchet MS"/>
                <w:lang w:val="en-US"/>
              </w:rPr>
            </w:pPr>
            <w:r w:rsidRPr="00BB347F">
              <w:rPr>
                <w:rFonts w:ascii="Trebuchet MS" w:hAnsi="Trebuchet MS"/>
              </w:rPr>
              <w:t>Vor avea prioritate proiectele care</w:t>
            </w:r>
            <w:r>
              <w:rPr>
                <w:rFonts w:ascii="Trebuchet MS" w:hAnsi="Trebuchet MS"/>
                <w:lang w:val="en-US"/>
              </w:rPr>
              <w:t xml:space="preserve"> </w:t>
            </w:r>
            <w:r w:rsidRPr="00BB347F">
              <w:rPr>
                <w:rFonts w:ascii="Trebuchet MS" w:hAnsi="Trebuchet MS"/>
              </w:rPr>
              <w:t xml:space="preserve"> </w:t>
            </w:r>
            <w:del w:id="61" w:author="PC" w:date="2020-07-21T12:39:00Z">
              <w:r w:rsidRPr="00581A11" w:rsidDel="006B5EC4">
                <w:rPr>
                  <w:rFonts w:ascii="Trebuchet MS" w:hAnsi="Trebuchet MS"/>
                  <w:color w:val="4F81BD"/>
                </w:rPr>
                <w:delText>solicită</w:delText>
              </w:r>
              <w:r w:rsidRPr="00BB347F" w:rsidDel="006B5EC4">
                <w:rPr>
                  <w:rFonts w:ascii="Trebuchet MS" w:hAnsi="Trebuchet MS"/>
                </w:rPr>
                <w:delText xml:space="preserve"> </w:delText>
              </w:r>
            </w:del>
            <w:ins w:id="62" w:author="PC" w:date="2020-07-21T12:40:00Z">
              <w:r w:rsidRPr="00BB347F">
                <w:rPr>
                  <w:rFonts w:ascii="Trebuchet MS" w:hAnsi="Trebuchet MS"/>
                  <w:color w:val="FF0000"/>
                  <w:lang w:val="en-US"/>
                </w:rPr>
                <w:t>promoveaza</w:t>
              </w:r>
              <w:r w:rsidRPr="00BB347F">
                <w:rPr>
                  <w:rFonts w:ascii="Trebuchet MS" w:hAnsi="Trebuchet MS"/>
                </w:rPr>
                <w:t xml:space="preserve"> </w:t>
              </w:r>
            </w:ins>
            <w:r w:rsidRPr="00BB347F">
              <w:rPr>
                <w:rFonts w:ascii="Trebuchet MS" w:hAnsi="Trebuchet MS"/>
              </w:rPr>
              <w:t>susținere pentru sistemul de calitate European</w:t>
            </w:r>
            <w:r w:rsidRPr="00EE57DB">
              <w:rPr>
                <w:rFonts w:ascii="Trebuchet MS" w:hAnsi="Trebuchet MS"/>
              </w:rPr>
              <w:t>.</w:t>
            </w:r>
          </w:p>
          <w:p w:rsidR="00235A1B" w:rsidRDefault="00235A1B" w:rsidP="00235A1B">
            <w:pPr>
              <w:tabs>
                <w:tab w:val="left" w:pos="150"/>
                <w:tab w:val="left" w:pos="270"/>
              </w:tabs>
              <w:spacing w:after="0" w:line="240" w:lineRule="auto"/>
              <w:rPr>
                <w:rFonts w:ascii="Trebuchet MS" w:hAnsi="Trebuchet MS"/>
                <w:lang w:val="en-US"/>
              </w:rPr>
            </w:pPr>
            <w:r w:rsidRPr="00EE57DB">
              <w:rPr>
                <w:rFonts w:ascii="Trebuchet MS" w:hAnsi="Trebuchet MS"/>
              </w:rPr>
              <w:t xml:space="preserve">Vor avea prioritate </w:t>
            </w:r>
            <w:r w:rsidRPr="00EE57DB">
              <w:rPr>
                <w:rFonts w:ascii="Trebuchet MS" w:hAnsi="Trebuchet MS"/>
                <w:lang w:val="en-US"/>
              </w:rPr>
              <w:t xml:space="preserve">proiectele </w:t>
            </w:r>
            <w:r w:rsidRPr="00EE57DB">
              <w:rPr>
                <w:rFonts w:ascii="Trebuchet MS" w:hAnsi="Trebuchet MS"/>
              </w:rPr>
              <w:t>care contribuie la obiectivele orizontale.</w:t>
            </w:r>
          </w:p>
          <w:p w:rsidR="002B415B" w:rsidRDefault="00235A1B" w:rsidP="00235A1B">
            <w:pPr>
              <w:tabs>
                <w:tab w:val="left" w:pos="150"/>
                <w:tab w:val="left" w:pos="270"/>
              </w:tabs>
              <w:spacing w:after="0" w:line="240" w:lineRule="auto"/>
              <w:rPr>
                <w:rFonts w:ascii="Trebuchet MS" w:hAnsi="Trebuchet MS"/>
                <w:lang w:val="en-US"/>
              </w:rPr>
            </w:pPr>
            <w:r>
              <w:rPr>
                <w:rFonts w:ascii="Trebuchet MS" w:hAnsi="Trebuchet MS"/>
                <w:lang w:val="en-US"/>
              </w:rPr>
              <w:t xml:space="preserve">Vor avea prioritate proiecte care </w:t>
            </w:r>
            <w:ins w:id="63" w:author="PC" w:date="2020-07-21T12:40:00Z">
              <w:r w:rsidRPr="00BB347F">
                <w:rPr>
                  <w:rFonts w:ascii="Trebuchet MS" w:hAnsi="Trebuchet MS"/>
                  <w:color w:val="FF0000"/>
                  <w:lang w:val="en-US"/>
                </w:rPr>
                <w:t>promoveaza actiuni in vederea</w:t>
              </w:r>
              <w:r>
                <w:rPr>
                  <w:rFonts w:ascii="Trebuchet MS" w:hAnsi="Trebuchet MS"/>
                  <w:lang w:val="en-US"/>
                </w:rPr>
                <w:t xml:space="preserve"> </w:t>
              </w:r>
            </w:ins>
            <w:del w:id="64" w:author="PC" w:date="2020-07-23T15:34:00Z">
              <w:r w:rsidDel="00761590">
                <w:rPr>
                  <w:rFonts w:ascii="Trebuchet MS" w:hAnsi="Trebuchet MS"/>
                  <w:lang w:val="en-US"/>
                </w:rPr>
                <w:delText xml:space="preserve">atestă </w:delText>
              </w:r>
            </w:del>
            <w:ins w:id="65" w:author="PC" w:date="2020-07-23T15:34:00Z">
              <w:r w:rsidR="00761590">
                <w:rPr>
                  <w:rFonts w:ascii="Trebuchet MS" w:hAnsi="Trebuchet MS"/>
                  <w:lang w:val="en-US"/>
                </w:rPr>
                <w:t xml:space="preserve"> atestarii </w:t>
              </w:r>
            </w:ins>
            <w:del w:id="66" w:author="PC" w:date="2020-07-23T15:34:00Z">
              <w:r w:rsidRPr="00BB347F" w:rsidDel="00761590">
                <w:rPr>
                  <w:rFonts w:ascii="Trebuchet MS" w:hAnsi="Trebuchet MS"/>
                  <w:lang w:val="en-US"/>
                </w:rPr>
                <w:delText>produsul</w:delText>
              </w:r>
              <w:r w:rsidRPr="00BB347F" w:rsidDel="00761590">
                <w:rPr>
                  <w:rFonts w:ascii="Trebuchet MS" w:hAnsi="Trebuchet MS"/>
                  <w:color w:val="FF0000"/>
                  <w:lang w:val="en-US"/>
                </w:rPr>
                <w:delText xml:space="preserve"> </w:delText>
              </w:r>
            </w:del>
            <w:ins w:id="67" w:author="PC" w:date="2020-07-23T15:34:00Z">
              <w:r w:rsidR="00761590">
                <w:rPr>
                  <w:rFonts w:ascii="Trebuchet MS" w:hAnsi="Trebuchet MS"/>
                  <w:color w:val="FF0000"/>
                  <w:lang w:val="en-US"/>
                </w:rPr>
                <w:t xml:space="preserve"> produsului </w:t>
              </w:r>
            </w:ins>
            <w:del w:id="68" w:author="PC" w:date="2020-07-21T12:41:00Z">
              <w:r w:rsidDel="00621C31">
                <w:rPr>
                  <w:rFonts w:ascii="Trebuchet MS" w:hAnsi="Trebuchet MS"/>
                  <w:lang w:val="en-US"/>
                </w:rPr>
                <w:delText xml:space="preserve">tradițional </w:delText>
              </w:r>
            </w:del>
            <w:ins w:id="69" w:author="PC" w:date="2020-07-21T12:41:00Z">
              <w:r>
                <w:rPr>
                  <w:rFonts w:ascii="Trebuchet MS" w:hAnsi="Trebuchet MS"/>
                  <w:lang w:val="en-US"/>
                </w:rPr>
                <w:t xml:space="preserve"> ecologic </w:t>
              </w:r>
            </w:ins>
            <w:r>
              <w:rPr>
                <w:rFonts w:ascii="Trebuchet MS" w:hAnsi="Trebuchet MS"/>
                <w:lang w:val="en-US"/>
              </w:rPr>
              <w:t>local</w:t>
            </w:r>
          </w:p>
          <w:p w:rsidR="002B415B" w:rsidRPr="00755096" w:rsidRDefault="002B415B" w:rsidP="00A25EC3">
            <w:pPr>
              <w:tabs>
                <w:tab w:val="left" w:pos="150"/>
                <w:tab w:val="left" w:pos="270"/>
              </w:tabs>
              <w:spacing w:after="0" w:line="240" w:lineRule="auto"/>
              <w:rPr>
                <w:rFonts w:ascii="Trebuchet MS" w:hAnsi="Trebuchet MS"/>
                <w:color w:val="FF0000"/>
                <w:lang w:val="en-US"/>
              </w:rPr>
            </w:pPr>
            <w:r w:rsidRPr="00A42D5E">
              <w:rPr>
                <w:rFonts w:ascii="Trebuchet MS" w:hAnsi="Trebuchet MS"/>
                <w:lang w:val="en-US"/>
              </w:rPr>
              <w:t>Vor avea prioritate  proiecte ale caror beneficiari directi/indirecti au beneficiat sau vor beneficia de finantare direct sau indirect in calitate de beneficiar final in cadrul masurilor M4/2A,5D si M</w:t>
            </w:r>
            <w:r w:rsidRPr="00EE57DB">
              <w:rPr>
                <w:rFonts w:ascii="Trebuchet MS" w:hAnsi="Trebuchet MS"/>
                <w:lang w:val="en-US"/>
              </w:rPr>
              <w:t>2</w:t>
            </w:r>
            <w:r w:rsidRPr="00A42D5E">
              <w:rPr>
                <w:rFonts w:ascii="Trebuchet MS" w:hAnsi="Trebuchet MS"/>
                <w:lang w:val="en-US"/>
              </w:rPr>
              <w:t>/</w:t>
            </w:r>
            <w:r w:rsidRPr="00EE57DB">
              <w:rPr>
                <w:rFonts w:ascii="Trebuchet MS" w:hAnsi="Trebuchet MS"/>
                <w:lang w:val="en-US"/>
              </w:rPr>
              <w:t>3A</w:t>
            </w:r>
            <w:r w:rsidRPr="00A42D5E">
              <w:rPr>
                <w:rFonts w:ascii="Trebuchet MS" w:hAnsi="Trebuchet MS"/>
                <w:lang w:val="en-US"/>
              </w:rPr>
              <w:t xml:space="preserve"> din SDL GAL Dobrogea Centrala</w:t>
            </w:r>
          </w:p>
        </w:tc>
      </w:tr>
      <w:tr w:rsidR="002B415B" w:rsidRPr="00EE57DB" w:rsidTr="00A25EC3">
        <w:trPr>
          <w:trHeight w:val="305"/>
          <w:jc w:val="center"/>
        </w:trPr>
        <w:tc>
          <w:tcPr>
            <w:tcW w:w="5000" w:type="pct"/>
            <w:gridSpan w:val="2"/>
            <w:shd w:val="clear" w:color="auto" w:fill="FABF8F"/>
            <w:vAlign w:val="center"/>
          </w:tcPr>
          <w:p w:rsidR="002B415B" w:rsidRPr="00EE57DB" w:rsidRDefault="002B415B" w:rsidP="002B415B">
            <w:pPr>
              <w:numPr>
                <w:ilvl w:val="0"/>
                <w:numId w:val="2"/>
              </w:numPr>
              <w:spacing w:after="0"/>
              <w:ind w:left="426"/>
              <w:rPr>
                <w:rFonts w:ascii="Trebuchet MS" w:hAnsi="Trebuchet MS"/>
                <w:b/>
              </w:rPr>
            </w:pPr>
            <w:r w:rsidRPr="00EE57DB">
              <w:rPr>
                <w:rFonts w:ascii="Trebuchet MS" w:hAnsi="Trebuchet MS"/>
                <w:b/>
              </w:rPr>
              <w:t>Sume aplicabile şi rata sprijinului</w:t>
            </w:r>
          </w:p>
        </w:tc>
      </w:tr>
      <w:tr w:rsidR="002B415B" w:rsidRPr="00EE57DB" w:rsidTr="00A25EC3">
        <w:trPr>
          <w:trHeight w:val="260"/>
          <w:jc w:val="center"/>
        </w:trPr>
        <w:tc>
          <w:tcPr>
            <w:tcW w:w="5000" w:type="pct"/>
            <w:gridSpan w:val="2"/>
            <w:vAlign w:val="center"/>
          </w:tcPr>
          <w:p w:rsidR="00A171EB" w:rsidRPr="00EE57DB" w:rsidRDefault="00A171EB" w:rsidP="00A171EB">
            <w:pPr>
              <w:spacing w:after="0" w:line="240" w:lineRule="auto"/>
              <w:rPr>
                <w:rFonts w:ascii="Trebuchet MS" w:hAnsi="Trebuchet MS"/>
                <w:lang w:val="en-US"/>
              </w:rPr>
            </w:pPr>
            <w:r>
              <w:rPr>
                <w:rFonts w:ascii="Trebuchet MS" w:hAnsi="Trebuchet MS"/>
                <w:lang w:val="en-US"/>
              </w:rPr>
              <w:t>Prin această masură se va finanț</w:t>
            </w:r>
            <w:r w:rsidRPr="00EE57DB">
              <w:rPr>
                <w:rFonts w:ascii="Trebuchet MS" w:hAnsi="Trebuchet MS"/>
                <w:lang w:val="en-US"/>
              </w:rPr>
              <w:t>a minim un beneficiar</w:t>
            </w:r>
            <w:del w:id="70" w:author="PC" w:date="2020-07-21T12:42:00Z">
              <w:r w:rsidDel="00621C31">
                <w:rPr>
                  <w:rFonts w:ascii="Trebuchet MS" w:hAnsi="Trebuchet MS"/>
                  <w:lang w:val="en-US"/>
                </w:rPr>
                <w:delText>.</w:delText>
              </w:r>
              <w:r w:rsidRPr="00EE57DB" w:rsidDel="00621C31">
                <w:rPr>
                  <w:rFonts w:ascii="Trebuchet MS" w:hAnsi="Trebuchet MS"/>
                  <w:lang w:val="en-US"/>
                </w:rPr>
                <w:delText xml:space="preserve"> </w:delText>
              </w:r>
              <w:r w:rsidRPr="00581A11" w:rsidDel="00621C31">
                <w:rPr>
                  <w:rFonts w:ascii="Trebuchet MS" w:hAnsi="Trebuchet MS"/>
                  <w:color w:val="4F81BD"/>
                  <w:lang w:val="en-US"/>
                </w:rPr>
                <w:delText>pe o perioada de maxim 4 ani.</w:delText>
              </w:r>
            </w:del>
          </w:p>
          <w:p w:rsidR="00A171EB" w:rsidRPr="00EE57DB" w:rsidRDefault="00A171EB" w:rsidP="00A171EB">
            <w:pPr>
              <w:spacing w:after="0" w:line="240" w:lineRule="auto"/>
              <w:rPr>
                <w:rFonts w:ascii="Trebuchet MS" w:hAnsi="Trebuchet MS"/>
                <w:lang w:val="en-US"/>
              </w:rPr>
            </w:pPr>
            <w:r>
              <w:rPr>
                <w:rFonts w:ascii="Trebuchet MS" w:hAnsi="Trebuchet MS"/>
                <w:lang w:val="en-US"/>
              </w:rPr>
              <w:t>Rata maximă</w:t>
            </w:r>
            <w:r w:rsidRPr="00EE57DB">
              <w:rPr>
                <w:rFonts w:ascii="Trebuchet MS" w:hAnsi="Trebuchet MS"/>
                <w:lang w:val="en-US"/>
              </w:rPr>
              <w:t xml:space="preserve"> a sprijinului public nerambursabil va fi de 100%</w:t>
            </w:r>
            <w:del w:id="71" w:author="PC" w:date="2020-07-21T12:42:00Z">
              <w:r w:rsidRPr="00EE57DB" w:rsidDel="00621C31">
                <w:rPr>
                  <w:rFonts w:ascii="Trebuchet MS" w:hAnsi="Trebuchet MS"/>
                  <w:lang w:val="en-US"/>
                </w:rPr>
                <w:delText xml:space="preserve"> </w:delText>
              </w:r>
              <w:r w:rsidRPr="00581A11" w:rsidDel="00621C31">
                <w:rPr>
                  <w:rFonts w:ascii="Trebuchet MS" w:hAnsi="Trebuchet MS"/>
                  <w:color w:val="4F81BD"/>
                  <w:lang w:val="en-US"/>
                </w:rPr>
                <w:delText>din totalul “costuri fixe” și nu va depă</w:delText>
              </w:r>
            </w:del>
            <w:del w:id="72" w:author="PC" w:date="2020-07-23T15:36:00Z">
              <w:r w:rsidR="00C57E15" w:rsidDel="00C57E15">
                <w:rPr>
                  <w:rFonts w:ascii="Trebuchet MS" w:hAnsi="Trebuchet MS"/>
                  <w:color w:val="4F81BD"/>
                  <w:lang w:val="en-US"/>
                </w:rPr>
                <w:delText>s</w:delText>
              </w:r>
            </w:del>
            <w:del w:id="73" w:author="PC" w:date="2020-07-21T12:42:00Z">
              <w:r w:rsidRPr="00581A11" w:rsidDel="00621C31">
                <w:rPr>
                  <w:rFonts w:ascii="Trebuchet MS" w:hAnsi="Trebuchet MS"/>
                  <w:color w:val="4F81BD"/>
                  <w:lang w:val="en-US"/>
                </w:rPr>
                <w:delText>i 3000 euro/an</w:delText>
              </w:r>
            </w:del>
            <w:r w:rsidRPr="00EE57DB">
              <w:rPr>
                <w:rFonts w:ascii="Trebuchet MS" w:hAnsi="Trebuchet MS"/>
                <w:lang w:val="en-US"/>
              </w:rPr>
              <w:t xml:space="preserve">. </w:t>
            </w:r>
            <w:r>
              <w:rPr>
                <w:rFonts w:ascii="Trebuchet MS" w:hAnsi="Trebuchet MS"/>
                <w:lang w:val="en-US"/>
              </w:rPr>
              <w:t>Suma alocată acestei mă</w:t>
            </w:r>
            <w:r w:rsidRPr="00EE57DB">
              <w:rPr>
                <w:rFonts w:ascii="Trebuchet MS" w:hAnsi="Trebuchet MS"/>
                <w:lang w:val="en-US"/>
              </w:rPr>
              <w:t>suri este de</w:t>
            </w:r>
            <w:del w:id="74" w:author="PC" w:date="2020-07-21T12:42:00Z">
              <w:r w:rsidRPr="00EE57DB" w:rsidDel="00621C31">
                <w:rPr>
                  <w:rFonts w:ascii="Trebuchet MS" w:hAnsi="Trebuchet MS"/>
                  <w:lang w:val="en-US"/>
                </w:rPr>
                <w:delText xml:space="preserve"> </w:delText>
              </w:r>
              <w:r w:rsidRPr="00581A11" w:rsidDel="00621C31">
                <w:rPr>
                  <w:rFonts w:ascii="Trebuchet MS" w:hAnsi="Trebuchet MS"/>
                  <w:color w:val="4F81BD"/>
                  <w:lang w:val="en-US"/>
                </w:rPr>
                <w:delText>12.000 euro</w:delText>
              </w:r>
            </w:del>
            <w:r w:rsidRPr="00581A11">
              <w:rPr>
                <w:rFonts w:ascii="Trebuchet MS" w:hAnsi="Trebuchet MS"/>
                <w:color w:val="4F81BD"/>
                <w:lang w:val="en-US"/>
              </w:rPr>
              <w:t>.</w:t>
            </w:r>
            <w:r>
              <w:rPr>
                <w:rFonts w:ascii="Trebuchet MS" w:hAnsi="Trebuchet MS"/>
                <w:color w:val="FF0000"/>
                <w:lang w:val="en-US"/>
              </w:rPr>
              <w:t xml:space="preserve"> </w:t>
            </w:r>
            <w:ins w:id="75" w:author="PC" w:date="2020-07-21T12:42:00Z">
              <w:r>
                <w:rPr>
                  <w:rFonts w:ascii="Trebuchet MS" w:hAnsi="Trebuchet MS"/>
                  <w:color w:val="FF0000"/>
                  <w:lang w:val="en-US"/>
                </w:rPr>
                <w:t>5000 euro</w:t>
              </w:r>
            </w:ins>
          </w:p>
          <w:p w:rsidR="00A171EB" w:rsidRPr="00581A11" w:rsidRDefault="00A171EB" w:rsidP="00A171EB">
            <w:pPr>
              <w:spacing w:after="0" w:line="240" w:lineRule="auto"/>
              <w:rPr>
                <w:rFonts w:ascii="Trebuchet MS" w:hAnsi="Trebuchet MS"/>
                <w:color w:val="4F81BD"/>
                <w:lang w:val="en-US"/>
              </w:rPr>
            </w:pPr>
            <w:r w:rsidRPr="00EE57DB">
              <w:rPr>
                <w:rFonts w:ascii="Trebuchet MS" w:hAnsi="Trebuchet MS"/>
                <w:lang w:val="en-US"/>
              </w:rPr>
              <w:t>Sprijinul</w:t>
            </w:r>
            <w:r>
              <w:rPr>
                <w:rFonts w:ascii="Trebuchet MS" w:hAnsi="Trebuchet MS"/>
                <w:lang w:val="en-US"/>
              </w:rPr>
              <w:t xml:space="preserve"> </w:t>
            </w:r>
            <w:r w:rsidRPr="00621C31">
              <w:rPr>
                <w:rFonts w:ascii="Trebuchet MS" w:hAnsi="Trebuchet MS"/>
                <w:lang w:val="en-US"/>
              </w:rPr>
              <w:t xml:space="preserve">poate acoperi și </w:t>
            </w:r>
            <w:r>
              <w:rPr>
                <w:rFonts w:ascii="Trebuchet MS" w:hAnsi="Trebuchet MS"/>
                <w:lang w:val="en-US"/>
              </w:rPr>
              <w:t>cheltuielile de promovare și</w:t>
            </w:r>
            <w:r w:rsidRPr="00EE57DB">
              <w:rPr>
                <w:rFonts w:ascii="Trebuchet MS" w:hAnsi="Trebuchet MS"/>
                <w:lang w:val="en-US"/>
              </w:rPr>
              <w:t xml:space="preserve"> informare</w:t>
            </w:r>
            <w:del w:id="76" w:author="PC" w:date="2020-07-21T12:43:00Z">
              <w:r w:rsidDel="00621C31">
                <w:rPr>
                  <w:rFonts w:ascii="Trebuchet MS" w:hAnsi="Trebuchet MS"/>
                  <w:lang w:val="en-US"/>
                </w:rPr>
                <w:delText xml:space="preserve"> </w:delText>
              </w:r>
              <w:r w:rsidRPr="00581A11" w:rsidDel="00621C31">
                <w:rPr>
                  <w:rFonts w:ascii="Trebuchet MS" w:hAnsi="Trebuchet MS"/>
                  <w:color w:val="4F81BD"/>
                  <w:lang w:val="en-US"/>
                </w:rPr>
                <w:delText>în cuantum de 70% din total cheltuieli eligibile</w:delText>
              </w:r>
            </w:del>
            <w:r w:rsidRPr="00581A11">
              <w:rPr>
                <w:rFonts w:ascii="Trebuchet MS" w:hAnsi="Trebuchet MS"/>
                <w:color w:val="4F81BD"/>
                <w:lang w:val="en-US"/>
              </w:rPr>
              <w:t>.</w:t>
            </w:r>
          </w:p>
          <w:p w:rsidR="002B415B" w:rsidRPr="00EE57DB" w:rsidRDefault="002B415B" w:rsidP="00A25EC3">
            <w:pPr>
              <w:spacing w:after="0" w:line="240" w:lineRule="auto"/>
              <w:rPr>
                <w:rFonts w:ascii="Trebuchet MS" w:hAnsi="Trebuchet MS"/>
              </w:rPr>
            </w:pPr>
            <w:r>
              <w:rPr>
                <w:rFonts w:ascii="Trebuchet MS" w:hAnsi="Trebuchet MS"/>
                <w:lang w:val="hu-HU"/>
              </w:rPr>
              <w:t>Sumele aplicate și rata sprijinului se justifică</w:t>
            </w:r>
            <w:r w:rsidRPr="00EE57DB">
              <w:rPr>
                <w:rFonts w:ascii="Trebuchet MS" w:hAnsi="Trebuchet MS"/>
                <w:lang w:val="hu-HU"/>
              </w:rPr>
              <w:t xml:space="preserve"> pr</w:t>
            </w:r>
            <w:bookmarkStart w:id="77" w:name="_GoBack"/>
            <w:bookmarkEnd w:id="77"/>
            <w:r w:rsidRPr="00EE57DB">
              <w:rPr>
                <w:rFonts w:ascii="Trebuchet MS" w:hAnsi="Trebuchet MS"/>
                <w:lang w:val="hu-HU"/>
              </w:rPr>
              <w:t>in respectarea Regulamentului 130</w:t>
            </w:r>
            <w:r>
              <w:rPr>
                <w:rFonts w:ascii="Trebuchet MS" w:hAnsi="Trebuchet MS"/>
                <w:lang w:val="hu-HU"/>
              </w:rPr>
              <w:t>5/2013, ghidul solicitantului mă</w:t>
            </w:r>
            <w:r w:rsidRPr="00EE57DB">
              <w:rPr>
                <w:rFonts w:ascii="Trebuchet MS" w:hAnsi="Trebuchet MS"/>
                <w:lang w:val="hu-HU"/>
              </w:rPr>
              <w:t>sura 19.2, b</w:t>
            </w:r>
            <w:r>
              <w:rPr>
                <w:rFonts w:ascii="Trebuchet MS" w:hAnsi="Trebuchet MS"/>
                <w:lang w:val="hu-HU"/>
              </w:rPr>
              <w:t>ugetul SDL GAL Dobrogea Centrală</w:t>
            </w:r>
            <w:r w:rsidRPr="00EE57DB">
              <w:rPr>
                <w:rFonts w:ascii="Trebuchet MS" w:hAnsi="Trebuchet MS"/>
                <w:lang w:val="hu-HU"/>
              </w:rPr>
              <w:t>, pentru ati</w:t>
            </w:r>
            <w:r>
              <w:rPr>
                <w:rFonts w:ascii="Trebuchet MS" w:hAnsi="Trebuchet MS"/>
                <w:lang w:val="hu-HU"/>
              </w:rPr>
              <w:t xml:space="preserve">ngerea obiectivului privind </w:t>
            </w:r>
            <w:r w:rsidRPr="00621C31">
              <w:rPr>
                <w:rFonts w:ascii="Trebuchet MS" w:hAnsi="Trebuchet MS"/>
                <w:lang w:val="hu-HU"/>
              </w:rPr>
              <w:t xml:space="preserve">inițierea activităților de </w:t>
            </w:r>
            <w:r w:rsidRPr="00EE57DB">
              <w:rPr>
                <w:rFonts w:ascii="Trebuchet MS" w:hAnsi="Trebuchet MS"/>
                <w:lang w:val="hu-HU"/>
              </w:rPr>
              <w:t>aplic</w:t>
            </w:r>
            <w:r>
              <w:rPr>
                <w:rFonts w:ascii="Trebuchet MS" w:hAnsi="Trebuchet MS"/>
                <w:lang w:val="hu-HU"/>
              </w:rPr>
              <w:t>are a standardelor de calitate și posibilitatea multiplicării în teritoriu a exemplelor de bună practică</w:t>
            </w:r>
            <w:r w:rsidRPr="00EE57DB">
              <w:rPr>
                <w:rFonts w:ascii="Trebuchet MS" w:hAnsi="Trebuchet MS"/>
                <w:lang w:val="hu-HU"/>
              </w:rPr>
              <w:t>.</w:t>
            </w:r>
          </w:p>
        </w:tc>
      </w:tr>
      <w:tr w:rsidR="002B415B" w:rsidRPr="00EE57DB" w:rsidTr="00A25EC3">
        <w:trPr>
          <w:trHeight w:val="731"/>
          <w:jc w:val="center"/>
        </w:trPr>
        <w:tc>
          <w:tcPr>
            <w:tcW w:w="5000" w:type="pct"/>
            <w:gridSpan w:val="2"/>
            <w:shd w:val="clear" w:color="auto" w:fill="FABF8F"/>
            <w:vAlign w:val="center"/>
          </w:tcPr>
          <w:p w:rsidR="002B415B" w:rsidRPr="00EE57DB" w:rsidRDefault="002B415B" w:rsidP="002B415B">
            <w:pPr>
              <w:numPr>
                <w:ilvl w:val="0"/>
                <w:numId w:val="2"/>
              </w:numPr>
              <w:spacing w:after="0"/>
              <w:ind w:left="426"/>
              <w:rPr>
                <w:rFonts w:ascii="Trebuchet MS" w:hAnsi="Trebuchet MS"/>
                <w:b/>
              </w:rPr>
            </w:pPr>
            <w:r w:rsidRPr="00EE57DB">
              <w:rPr>
                <w:rFonts w:ascii="Trebuchet MS" w:hAnsi="Trebuchet MS"/>
                <w:b/>
              </w:rPr>
              <w:t>Indicatori de monitorizare</w:t>
            </w:r>
          </w:p>
        </w:tc>
      </w:tr>
      <w:tr w:rsidR="002B415B" w:rsidRPr="00EE57DB" w:rsidTr="00A25EC3">
        <w:trPr>
          <w:trHeight w:val="440"/>
          <w:jc w:val="center"/>
        </w:trPr>
        <w:tc>
          <w:tcPr>
            <w:tcW w:w="5000" w:type="pct"/>
            <w:gridSpan w:val="2"/>
            <w:vAlign w:val="center"/>
          </w:tcPr>
          <w:p w:rsidR="002B415B" w:rsidRPr="00EE57DB" w:rsidRDefault="002B415B" w:rsidP="00A25EC3">
            <w:pPr>
              <w:spacing w:after="0" w:line="240" w:lineRule="auto"/>
              <w:rPr>
                <w:rFonts w:ascii="Trebuchet MS" w:hAnsi="Trebuchet MS"/>
                <w:lang w:val="en-US"/>
              </w:rPr>
            </w:pPr>
            <w:r w:rsidRPr="00EE57DB">
              <w:rPr>
                <w:rFonts w:ascii="Trebuchet MS" w:hAnsi="Trebuchet MS"/>
                <w:lang w:val="en-US"/>
              </w:rPr>
              <w:t>3A</w:t>
            </w:r>
            <w:r>
              <w:rPr>
                <w:rFonts w:ascii="Trebuchet MS" w:hAnsi="Trebuchet MS"/>
                <w:lang w:val="en-US"/>
              </w:rPr>
              <w:t>.</w:t>
            </w:r>
            <w:r w:rsidRPr="00EE57DB">
              <w:rPr>
                <w:rFonts w:ascii="Trebuchet MS" w:hAnsi="Trebuchet MS"/>
                <w:lang w:val="en-US"/>
              </w:rPr>
              <w:t xml:space="preserve"> </w:t>
            </w:r>
            <w:r w:rsidRPr="00EE57DB">
              <w:rPr>
                <w:rFonts w:ascii="Trebuchet MS" w:hAnsi="Trebuchet MS"/>
              </w:rPr>
              <w:t xml:space="preserve">Număr </w:t>
            </w:r>
            <w:r w:rsidRPr="007F3B31">
              <w:rPr>
                <w:rFonts w:ascii="Trebuchet MS" w:hAnsi="Trebuchet MS"/>
              </w:rPr>
              <w:t>exploataţii</w:t>
            </w:r>
            <w:r w:rsidRPr="007F3B31">
              <w:rPr>
                <w:rFonts w:ascii="Trebuchet MS" w:hAnsi="Trebuchet MS"/>
                <w:lang w:val="en-US"/>
              </w:rPr>
              <w:t xml:space="preserve"> </w:t>
            </w:r>
            <w:r w:rsidRPr="00EE57DB">
              <w:rPr>
                <w:rFonts w:ascii="Trebuchet MS" w:hAnsi="Trebuchet MS"/>
                <w:lang w:val="en-US"/>
              </w:rPr>
              <w:t xml:space="preserve">care primesc </w:t>
            </w:r>
            <w:r w:rsidRPr="00400AA3">
              <w:rPr>
                <w:rFonts w:ascii="Trebuchet MS" w:hAnsi="Trebuchet MS"/>
                <w:lang w:val="en-US"/>
              </w:rPr>
              <w:t>sprijin</w:t>
            </w:r>
            <w:proofErr w:type="gramStart"/>
            <w:r>
              <w:rPr>
                <w:rFonts w:ascii="Trebuchet MS" w:hAnsi="Trebuchet MS"/>
                <w:lang w:val="en-US"/>
              </w:rPr>
              <w:t xml:space="preserve">, </w:t>
            </w:r>
            <w:r w:rsidRPr="00581A11">
              <w:rPr>
                <w:rFonts w:ascii="Trebuchet MS" w:hAnsi="Trebuchet MS"/>
                <w:color w:val="4F81BD"/>
                <w:lang w:val="en-US"/>
              </w:rPr>
              <w:t xml:space="preserve"> </w:t>
            </w:r>
            <w:r w:rsidRPr="007F3B31">
              <w:rPr>
                <w:rFonts w:ascii="Trebuchet MS" w:hAnsi="Trebuchet MS"/>
                <w:color w:val="000000" w:themeColor="text1"/>
                <w:lang w:val="en-US"/>
              </w:rPr>
              <w:t>pentru</w:t>
            </w:r>
            <w:proofErr w:type="gramEnd"/>
            <w:r w:rsidRPr="007F3B31">
              <w:rPr>
                <w:rFonts w:ascii="Trebuchet MS" w:hAnsi="Trebuchet MS"/>
                <w:color w:val="000000" w:themeColor="text1"/>
                <w:lang w:val="en-US"/>
              </w:rPr>
              <w:t xml:space="preserve"> participarea la</w:t>
            </w:r>
            <w:r>
              <w:rPr>
                <w:rFonts w:ascii="Trebuchet MS" w:hAnsi="Trebuchet MS"/>
                <w:color w:val="000000" w:themeColor="text1"/>
                <w:lang w:val="en-US"/>
              </w:rPr>
              <w:t xml:space="preserve"> informare pentru</w:t>
            </w:r>
            <w:r w:rsidRPr="007F3B31">
              <w:rPr>
                <w:rFonts w:ascii="Trebuchet MS" w:hAnsi="Trebuchet MS"/>
                <w:color w:val="000000" w:themeColor="text1"/>
                <w:lang w:val="en-US"/>
              </w:rPr>
              <w:t xml:space="preserve"> sistemele de calitate </w:t>
            </w:r>
            <w:r w:rsidRPr="00EE57DB">
              <w:rPr>
                <w:rFonts w:ascii="Trebuchet MS" w:hAnsi="Trebuchet MS"/>
                <w:lang w:val="en-US"/>
              </w:rPr>
              <w:t>(</w:t>
            </w:r>
            <w:r>
              <w:rPr>
                <w:rFonts w:ascii="Trebuchet MS" w:hAnsi="Trebuchet MS"/>
                <w:lang w:val="en-US"/>
              </w:rPr>
              <w:t>M</w:t>
            </w:r>
            <w:r w:rsidRPr="00EE57DB">
              <w:rPr>
                <w:rFonts w:ascii="Trebuchet MS" w:hAnsi="Trebuchet MS"/>
                <w:lang w:val="en-US"/>
              </w:rPr>
              <w:t>inim 1).</w:t>
            </w:r>
          </w:p>
          <w:p w:rsidR="002B415B" w:rsidRDefault="002B415B" w:rsidP="00A25EC3">
            <w:pPr>
              <w:spacing w:after="0" w:line="240" w:lineRule="auto"/>
              <w:rPr>
                <w:rFonts w:ascii="Trebuchet MS" w:hAnsi="Trebuchet MS"/>
                <w:lang w:val="en-US"/>
              </w:rPr>
            </w:pPr>
            <w:r w:rsidRPr="00EE57DB">
              <w:rPr>
                <w:rFonts w:ascii="Trebuchet MS" w:hAnsi="Trebuchet MS"/>
                <w:lang w:val="en-US"/>
              </w:rPr>
              <w:t>3A</w:t>
            </w:r>
            <w:r>
              <w:rPr>
                <w:rFonts w:ascii="Trebuchet MS" w:hAnsi="Trebuchet MS"/>
                <w:lang w:val="en-US"/>
              </w:rPr>
              <w:t>. Numă</w:t>
            </w:r>
            <w:r w:rsidRPr="00EE57DB">
              <w:rPr>
                <w:rFonts w:ascii="Trebuchet MS" w:hAnsi="Trebuchet MS"/>
                <w:lang w:val="en-US"/>
              </w:rPr>
              <w:t xml:space="preserve">r </w:t>
            </w:r>
            <w:r>
              <w:rPr>
                <w:rFonts w:ascii="Trebuchet MS" w:hAnsi="Trebuchet MS"/>
                <w:lang w:val="en-US"/>
              </w:rPr>
              <w:t xml:space="preserve">de </w:t>
            </w:r>
            <w:del w:id="78" w:author="PC" w:date="2020-07-22T12:36:00Z">
              <w:r w:rsidR="00A171EB" w:rsidDel="00A171EB">
                <w:rPr>
                  <w:rFonts w:ascii="Trebuchet MS" w:hAnsi="Trebuchet MS"/>
                  <w:lang w:val="en-US"/>
                </w:rPr>
                <w:delText>exploatatii</w:delText>
              </w:r>
              <w:r w:rsidDel="00A171EB">
                <w:rPr>
                  <w:rFonts w:ascii="Trebuchet MS" w:hAnsi="Trebuchet MS"/>
                  <w:color w:val="4F81BD"/>
                  <w:lang w:val="en-US"/>
                </w:rPr>
                <w:delText xml:space="preserve"> </w:delText>
              </w:r>
            </w:del>
            <w:ins w:id="79" w:author="PC" w:date="2020-07-23T15:34:00Z">
              <w:r w:rsidR="00761590">
                <w:rPr>
                  <w:rFonts w:ascii="Trebuchet MS" w:hAnsi="Trebuchet MS"/>
                  <w:color w:val="FF0000"/>
                  <w:lang w:val="en-US"/>
                </w:rPr>
                <w:t>proiecte</w:t>
              </w:r>
            </w:ins>
            <w:r>
              <w:rPr>
                <w:rFonts w:ascii="Trebuchet MS" w:hAnsi="Trebuchet MS"/>
                <w:color w:val="FF0000"/>
                <w:lang w:val="en-US"/>
              </w:rPr>
              <w:t>,</w:t>
            </w:r>
            <w:r>
              <w:rPr>
                <w:rFonts w:ascii="Trebuchet MS" w:hAnsi="Trebuchet MS"/>
                <w:lang w:val="en-US"/>
              </w:rPr>
              <w:t xml:space="preserve"> care</w:t>
            </w:r>
            <w:ins w:id="80" w:author="PC" w:date="2020-07-23T15:35:00Z">
              <w:r w:rsidR="00761590">
                <w:rPr>
                  <w:rFonts w:ascii="Trebuchet MS" w:hAnsi="Trebuchet MS"/>
                  <w:lang w:val="en-US"/>
                </w:rPr>
                <w:t xml:space="preserve"> promoveaza inovarea</w:t>
              </w:r>
            </w:ins>
            <w:r>
              <w:rPr>
                <w:rFonts w:ascii="Trebuchet MS" w:hAnsi="Trebuchet MS"/>
                <w:color w:val="000000" w:themeColor="text1"/>
                <w:lang w:val="en-US"/>
              </w:rPr>
              <w:t xml:space="preserve">, </w:t>
            </w:r>
            <w:r w:rsidRPr="007F3B31">
              <w:rPr>
                <w:rFonts w:ascii="Trebuchet MS" w:hAnsi="Trebuchet MS"/>
                <w:color w:val="000000" w:themeColor="text1"/>
                <w:lang w:val="en-US"/>
              </w:rPr>
              <w:t>participă la piețe locale</w:t>
            </w:r>
            <w:r w:rsidRPr="00EE57DB">
              <w:rPr>
                <w:rFonts w:ascii="Trebuchet MS" w:hAnsi="Trebuchet MS"/>
                <w:lang w:val="en-US"/>
              </w:rPr>
              <w:t>.</w:t>
            </w:r>
            <w:r>
              <w:rPr>
                <w:rFonts w:ascii="Trebuchet MS" w:hAnsi="Trebuchet MS"/>
                <w:lang w:val="en-US"/>
              </w:rPr>
              <w:t xml:space="preserve"> (Minim 1),</w:t>
            </w:r>
          </w:p>
          <w:p w:rsidR="002B415B" w:rsidRDefault="002B415B" w:rsidP="00A25EC3">
            <w:pPr>
              <w:spacing w:after="0" w:line="240" w:lineRule="auto"/>
              <w:rPr>
                <w:rFonts w:ascii="Trebuchet MS" w:hAnsi="Trebuchet MS"/>
                <w:lang w:val="en-US"/>
              </w:rPr>
            </w:pPr>
            <w:r>
              <w:rPr>
                <w:rFonts w:ascii="Trebuchet MS" w:hAnsi="Trebuchet MS"/>
                <w:lang w:val="en-US"/>
              </w:rPr>
              <w:t>Indicator local</w:t>
            </w:r>
          </w:p>
          <w:p w:rsidR="002B415B" w:rsidRPr="00EE57DB" w:rsidRDefault="002B415B" w:rsidP="00761590">
            <w:pPr>
              <w:spacing w:after="0" w:line="240" w:lineRule="auto"/>
              <w:rPr>
                <w:rFonts w:ascii="Trebuchet MS" w:hAnsi="Trebuchet MS"/>
                <w:lang w:val="en-US"/>
              </w:rPr>
            </w:pPr>
            <w:r>
              <w:rPr>
                <w:rFonts w:ascii="Trebuchet MS" w:hAnsi="Trebuchet MS"/>
                <w:lang w:val="en-US"/>
              </w:rPr>
              <w:t>IL. Produse locale</w:t>
            </w:r>
            <w:r>
              <w:rPr>
                <w:rFonts w:ascii="Trebuchet MS" w:hAnsi="Trebuchet MS"/>
                <w:color w:val="FF0000"/>
                <w:lang w:val="en-US"/>
              </w:rPr>
              <w:t>,</w:t>
            </w:r>
            <w:del w:id="81" w:author="PC" w:date="2020-07-22T12:36:00Z">
              <w:r w:rsidR="00A171EB" w:rsidDel="00A171EB">
                <w:rPr>
                  <w:rFonts w:ascii="Trebuchet MS" w:hAnsi="Trebuchet MS"/>
                  <w:color w:val="FF0000"/>
                  <w:lang w:val="en-US"/>
                </w:rPr>
                <w:delText>atestate</w:delText>
              </w:r>
            </w:del>
            <w:r>
              <w:rPr>
                <w:rFonts w:ascii="Trebuchet MS" w:hAnsi="Trebuchet MS"/>
                <w:lang w:val="en-US"/>
              </w:rPr>
              <w:t xml:space="preserve">  </w:t>
            </w:r>
            <w:ins w:id="82" w:author="PC" w:date="2020-07-23T15:36:00Z">
              <w:r w:rsidR="00761590">
                <w:rPr>
                  <w:rFonts w:ascii="Trebuchet MS" w:hAnsi="Trebuchet MS"/>
                  <w:lang w:val="en-US"/>
                </w:rPr>
                <w:t xml:space="preserve">promovate </w:t>
              </w:r>
            </w:ins>
            <w:r>
              <w:rPr>
                <w:rFonts w:ascii="Trebuchet MS" w:hAnsi="Trebuchet MS"/>
                <w:lang w:val="en-US"/>
              </w:rPr>
              <w:t>(minim 1)</w:t>
            </w:r>
          </w:p>
        </w:tc>
      </w:tr>
    </w:tbl>
    <w:p w:rsidR="007E7BFA" w:rsidRDefault="007E7BFA"/>
    <w:sectPr w:rsidR="007E7B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07B6F"/>
    <w:multiLevelType w:val="multilevel"/>
    <w:tmpl w:val="C9ECE566"/>
    <w:lvl w:ilvl="0">
      <w:start w:val="1"/>
      <w:numFmt w:val="decimal"/>
      <w:lvlText w:val="%1."/>
      <w:lvlJc w:val="left"/>
      <w:pPr>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5D6E187D"/>
    <w:multiLevelType w:val="hybridMultilevel"/>
    <w:tmpl w:val="6BD8DEBE"/>
    <w:lvl w:ilvl="0" w:tplc="723E4972">
      <w:start w:val="1"/>
      <w:numFmt w:val="decimal"/>
      <w:lvlText w:val="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9BE"/>
    <w:rsid w:val="00167020"/>
    <w:rsid w:val="00235A1B"/>
    <w:rsid w:val="002B415B"/>
    <w:rsid w:val="003625AD"/>
    <w:rsid w:val="00761590"/>
    <w:rsid w:val="007E7BFA"/>
    <w:rsid w:val="00A171EB"/>
    <w:rsid w:val="00B659BE"/>
    <w:rsid w:val="00C57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15B"/>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15B"/>
    <w:pPr>
      <w:spacing w:after="0" w:line="240" w:lineRule="auto"/>
      <w:ind w:left="720"/>
      <w:contextualSpacing/>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A171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71EB"/>
    <w:rPr>
      <w:rFonts w:ascii="Tahoma"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15B"/>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15B"/>
    <w:pPr>
      <w:spacing w:after="0" w:line="240" w:lineRule="auto"/>
      <w:ind w:left="720"/>
      <w:contextualSpacing/>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A171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71EB"/>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2503</Words>
  <Characters>14268</Characters>
  <Application>Microsoft Office Word</Application>
  <DocSecurity>0</DocSecurity>
  <Lines>118</Lines>
  <Paragraphs>33</Paragraphs>
  <ScaleCrop>false</ScaleCrop>
  <Company/>
  <LinksUpToDate>false</LinksUpToDate>
  <CharactersWithSpaces>16738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8</cp:revision>
  <dcterms:created xsi:type="dcterms:W3CDTF">2020-07-22T09:09:00Z</dcterms:created>
  <dcterms:modified xsi:type="dcterms:W3CDTF">2020-07-24T07:55:00Z</dcterms:modified>
</cp:coreProperties>
</file>