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9E" w:rsidRDefault="0016509E" w:rsidP="0016509E">
      <w:pPr>
        <w:spacing w:after="0" w:line="276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CAPITOLUL </w:t>
      </w:r>
      <w:r w:rsidRPr="000902C9">
        <w:rPr>
          <w:rFonts w:ascii="Trebuchet MS" w:hAnsi="Trebuchet MS"/>
          <w:b/>
          <w:bCs/>
        </w:rPr>
        <w:t xml:space="preserve">X: </w:t>
      </w:r>
      <w:r>
        <w:rPr>
          <w:rFonts w:ascii="Trebuchet MS" w:hAnsi="Trebuchet MS"/>
          <w:b/>
          <w:bCs/>
        </w:rPr>
        <w:t>Planul de finanţare al strategiei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56"/>
      </w:tblGrid>
      <w:tr w:rsidR="00833C0C" w:rsidTr="003C2D67">
        <w:tc>
          <w:tcPr>
            <w:tcW w:w="9756" w:type="dxa"/>
          </w:tcPr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Planul de finanţare aferent strategiei de dezvoltare locală a teritoriului GAL Dobrogea Centrala va fi constituit din două componente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  <w:b/>
              </w:rPr>
            </w:pPr>
            <w:r w:rsidRPr="00B36A57">
              <w:rPr>
                <w:rFonts w:ascii="Trebuchet MS" w:hAnsi="Trebuchet MS"/>
                <w:b/>
              </w:rPr>
              <w:t>Componenta A: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 xml:space="preserve">Valoarea aferentă populaţiei: </w:t>
            </w:r>
            <w:r w:rsidR="00BD5AD3" w:rsidRPr="00B36A57">
              <w:rPr>
                <w:rFonts w:ascii="Trebuchet MS" w:hAnsi="Trebuchet MS"/>
              </w:rPr>
              <w:t>37624</w:t>
            </w:r>
            <w:r w:rsidRPr="00B36A57">
              <w:rPr>
                <w:rFonts w:ascii="Trebuchet MS" w:hAnsi="Trebuchet MS"/>
              </w:rPr>
              <w:t xml:space="preserve"> locuitori x 19,84 euro/locuitor = </w:t>
            </w:r>
            <w:r w:rsidR="007B5CCE" w:rsidRPr="00B36A57">
              <w:rPr>
                <w:rFonts w:ascii="Trebuchet MS" w:hAnsi="Trebuchet MS"/>
              </w:rPr>
              <w:t>746460.16</w:t>
            </w:r>
            <w:r w:rsidRPr="00B36A57">
              <w:rPr>
                <w:rFonts w:ascii="Trebuchet MS" w:hAnsi="Trebuchet MS"/>
              </w:rPr>
              <w:t xml:space="preserve"> euro: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Valoarea aferentă teritoriului: 16</w:t>
            </w:r>
            <w:r w:rsidR="007B5CCE" w:rsidRPr="00B36A57">
              <w:rPr>
                <w:rFonts w:ascii="Trebuchet MS" w:hAnsi="Trebuchet MS"/>
              </w:rPr>
              <w:t>06.65</w:t>
            </w:r>
            <w:r w:rsidRPr="00B36A57">
              <w:rPr>
                <w:rFonts w:ascii="Trebuchet MS" w:hAnsi="Trebuchet MS"/>
              </w:rPr>
              <w:t xml:space="preserve"> kmp x 985,37 euro/km</w:t>
            </w:r>
            <w:r w:rsidRPr="00B36A57">
              <w:rPr>
                <w:rFonts w:ascii="Trebuchet MS" w:hAnsi="Trebuchet MS"/>
                <w:vertAlign w:val="superscript"/>
              </w:rPr>
              <w:t>2</w:t>
            </w:r>
            <w:r w:rsidRPr="00B36A57">
              <w:rPr>
                <w:rFonts w:ascii="Trebuchet MS" w:hAnsi="Trebuchet MS"/>
              </w:rPr>
              <w:t xml:space="preserve"> = </w:t>
            </w:r>
            <w:r w:rsidR="007B5CCE" w:rsidRPr="00B36A57">
              <w:rPr>
                <w:rFonts w:ascii="Trebuchet MS" w:hAnsi="Trebuchet MS"/>
              </w:rPr>
              <w:t>1583144.71</w:t>
            </w:r>
            <w:r w:rsidRPr="00B36A57">
              <w:rPr>
                <w:rFonts w:ascii="Trebuchet MS" w:hAnsi="Trebuchet MS"/>
              </w:rPr>
              <w:t xml:space="preserve"> euro.</w:t>
            </w:r>
          </w:p>
          <w:p w:rsidR="00833C0C" w:rsidRPr="00B36A57" w:rsidRDefault="00833C0C" w:rsidP="007B5CCE">
            <w:pPr>
              <w:spacing w:after="0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Total alocare financiară Componenta A:</w:t>
            </w:r>
            <w:r w:rsidR="007B5CCE" w:rsidRPr="00B36A57">
              <w:rPr>
                <w:rFonts w:ascii="Trebuchet MS" w:hAnsi="Trebuchet MS" w:cs="Calibri"/>
                <w:b/>
                <w:bCs/>
                <w:color w:val="3F3F76"/>
                <w:sz w:val="20"/>
                <w:szCs w:val="20"/>
              </w:rPr>
              <w:t xml:space="preserve"> </w:t>
            </w:r>
            <w:r w:rsidR="007B5CCE" w:rsidRPr="00B36A57">
              <w:rPr>
                <w:rFonts w:ascii="Trebuchet MS" w:hAnsi="Trebuchet MS"/>
              </w:rPr>
              <w:t>2329604.87</w:t>
            </w:r>
            <w:r w:rsidR="007B5CCE" w:rsidRPr="00B36A57">
              <w:rPr>
                <w:rFonts w:ascii="Trebuchet MS" w:hAnsi="Trebuchet MS" w:cs="Calibri"/>
                <w:b/>
                <w:bCs/>
                <w:color w:val="3F3F76"/>
                <w:sz w:val="20"/>
                <w:szCs w:val="20"/>
              </w:rPr>
              <w:t xml:space="preserve"> </w:t>
            </w:r>
            <w:r w:rsidRPr="00B36A57">
              <w:rPr>
                <w:rFonts w:ascii="Trebuchet MS" w:hAnsi="Trebuchet MS"/>
              </w:rPr>
              <w:t>euro.</w:t>
            </w:r>
          </w:p>
          <w:p w:rsidR="00B416BA" w:rsidRPr="00B36A57" w:rsidRDefault="00B416BA" w:rsidP="007B5CCE">
            <w:pPr>
              <w:spacing w:after="0" w:line="276" w:lineRule="auto"/>
              <w:jc w:val="both"/>
              <w:rPr>
                <w:rFonts w:ascii="Trebuchet MS" w:hAnsi="Trebuchet MS"/>
                <w:b/>
              </w:rPr>
            </w:pPr>
            <w:r w:rsidRPr="00B36A57">
              <w:rPr>
                <w:rFonts w:ascii="Trebuchet MS" w:hAnsi="Trebuchet MS"/>
                <w:b/>
              </w:rPr>
              <w:t xml:space="preserve">Componenta B: </w:t>
            </w:r>
          </w:p>
          <w:p w:rsidR="00B416BA" w:rsidRPr="00B36A57" w:rsidRDefault="00B416BA" w:rsidP="007B5CCE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Suma alocată componentei B va fi stabilită ulterior publicării raportului de selecţie si repezinta 20% din costurile publice totale.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 xml:space="preserve">Urmare nevoilor identificate la nivelul teritoriului GAL Dobrogea Centrala în cadrul Anexei 4 – Planul de finanţare, alocarea financiară pe priorităţi </w:t>
            </w:r>
            <w:r w:rsidR="00366010" w:rsidRPr="00B36A57">
              <w:rPr>
                <w:rFonts w:ascii="Trebuchet MS" w:hAnsi="Trebuchet MS"/>
              </w:rPr>
              <w:t>s-a avut in ved</w:t>
            </w:r>
            <w:r w:rsidRPr="00B36A57">
              <w:rPr>
                <w:rFonts w:ascii="Trebuchet MS" w:hAnsi="Trebuchet MS"/>
              </w:rPr>
              <w:t>ere  repartizarea  echilibrata a bugetului in functie de analiza SWOT.</w:t>
            </w:r>
          </w:p>
          <w:p w:rsidR="00833C0C" w:rsidRPr="00833C0C" w:rsidRDefault="00833C0C" w:rsidP="00366010">
            <w:pPr>
              <w:spacing w:after="0" w:line="276" w:lineRule="auto"/>
              <w:jc w:val="both"/>
              <w:rPr>
                <w:rFonts w:ascii="Trebuchet MS" w:hAnsi="Trebuchet MS"/>
                <w:bCs/>
              </w:rPr>
            </w:pPr>
            <w:r w:rsidRPr="00B36A57">
              <w:rPr>
                <w:rFonts w:ascii="Trebuchet MS" w:hAnsi="Trebuchet MS"/>
              </w:rPr>
              <w:t xml:space="preserve">Conceperea masurilor si distribuirea bugetului pentru fiecare masura a </w:t>
            </w:r>
            <w:r w:rsidR="00366010" w:rsidRPr="00B36A57">
              <w:rPr>
                <w:rFonts w:ascii="Trebuchet MS" w:hAnsi="Trebuchet MS"/>
              </w:rPr>
              <w:t>tinut cont de d</w:t>
            </w:r>
            <w:r w:rsidRPr="00B36A57">
              <w:rPr>
                <w:rFonts w:ascii="Trebuchet MS" w:hAnsi="Trebuchet MS"/>
              </w:rPr>
              <w:t>ezvoltarea echilibrata a  tuturor sectoarelor. O importanta deosebita am dat reintinerii fortei de munca din mediul rural, dezvoltarii turismului si activita</w:t>
            </w:r>
            <w:r w:rsidR="00366010" w:rsidRPr="00B36A57">
              <w:rPr>
                <w:rFonts w:ascii="Trebuchet MS" w:hAnsi="Trebuchet MS"/>
              </w:rPr>
              <w:t>t</w:t>
            </w:r>
            <w:r w:rsidRPr="00B36A57">
              <w:rPr>
                <w:rFonts w:ascii="Trebuchet MS" w:hAnsi="Trebuchet MS"/>
              </w:rPr>
              <w:t>ilor nonagricole dar si economiei de energie electrica</w:t>
            </w:r>
            <w:r w:rsidR="00366010" w:rsidRPr="00B36A57">
              <w:rPr>
                <w:rFonts w:ascii="Trebuchet MS" w:hAnsi="Trebuchet MS"/>
              </w:rPr>
              <w:t xml:space="preserve"> dar si </w:t>
            </w:r>
            <w:r w:rsidRPr="00B36A57">
              <w:rPr>
                <w:rFonts w:ascii="Trebuchet MS" w:hAnsi="Trebuchet MS"/>
                <w:bCs/>
              </w:rPr>
              <w:t>investitiilor in domeniul social si al vizibilitatii minoritatilor.</w:t>
            </w:r>
            <w:r w:rsidRPr="00833C0C">
              <w:rPr>
                <w:rFonts w:ascii="Trebuchet MS" w:hAnsi="Trebuchet MS"/>
                <w:bCs/>
              </w:rPr>
              <w:t xml:space="preserve"> </w:t>
            </w:r>
          </w:p>
        </w:tc>
      </w:tr>
    </w:tbl>
    <w:tbl>
      <w:tblPr>
        <w:tblW w:w="1053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75"/>
        <w:gridCol w:w="465"/>
        <w:gridCol w:w="1080"/>
        <w:gridCol w:w="135"/>
        <w:gridCol w:w="45"/>
        <w:gridCol w:w="990"/>
        <w:gridCol w:w="90"/>
        <w:gridCol w:w="1170"/>
        <w:gridCol w:w="1260"/>
        <w:gridCol w:w="2070"/>
        <w:gridCol w:w="655"/>
        <w:gridCol w:w="965"/>
        <w:gridCol w:w="1530"/>
      </w:tblGrid>
      <w:tr w:rsidR="00D21830" w:rsidRPr="001702FB" w:rsidTr="00D21830">
        <w:trPr>
          <w:gridBefore w:val="1"/>
          <w:wBefore w:w="75" w:type="dxa"/>
          <w:trHeight w:val="315"/>
        </w:trPr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21830" w:rsidRPr="001702FB" w:rsidTr="00D21830">
        <w:trPr>
          <w:gridBefore w:val="1"/>
          <w:wBefore w:w="75" w:type="dxa"/>
          <w:trHeight w:val="990"/>
        </w:trPr>
        <w:tc>
          <w:tcPr>
            <w:tcW w:w="1545" w:type="dxa"/>
            <w:gridSpan w:val="2"/>
            <w:vMerge w:val="restart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55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COMPONENTA    A + B</w:t>
            </w:r>
          </w:p>
        </w:tc>
        <w:tc>
          <w:tcPr>
            <w:tcW w:w="1260" w:type="dxa"/>
            <w:gridSpan w:val="4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D21830" w:rsidRPr="00566EBF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566EBF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PRIORITATE</w:t>
            </w:r>
          </w:p>
        </w:tc>
        <w:tc>
          <w:tcPr>
            <w:tcW w:w="117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MĂSURA</w:t>
            </w:r>
          </w:p>
        </w:tc>
        <w:tc>
          <w:tcPr>
            <w:tcW w:w="126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INTENSITATEA SPRIJINULUI</w:t>
            </w:r>
          </w:p>
        </w:tc>
        <w:tc>
          <w:tcPr>
            <w:tcW w:w="207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CONTRIBUȚIA PUBLICĂ NERAMBURSABILĂ / MĂSURĂ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2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(FEADR + BUGET NAȚIONAL) EURO</w:t>
            </w:r>
          </w:p>
        </w:tc>
        <w:tc>
          <w:tcPr>
            <w:tcW w:w="1620" w:type="dxa"/>
            <w:gridSpan w:val="2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CONTRIBUȚIA PUBLICĂ NERAMBURSABILĂ/PRIORITATE (FEADR + BUGET NAȚIONAL) EURO</w:t>
            </w:r>
          </w:p>
        </w:tc>
        <w:tc>
          <w:tcPr>
            <w:tcW w:w="1530" w:type="dxa"/>
            <w:tcBorders>
              <w:top w:val="single" w:sz="8" w:space="0" w:color="60497A"/>
              <w:left w:val="nil"/>
              <w:bottom w:val="single" w:sz="4" w:space="0" w:color="7F7F7F"/>
              <w:right w:val="single" w:sz="8" w:space="0" w:color="60497A"/>
            </w:tcBorders>
            <w:shd w:val="clear" w:color="000000" w:fill="FFCC99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VALOARE PROCENTUALĂ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3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(%)</w:t>
            </w:r>
          </w:p>
        </w:tc>
      </w:tr>
      <w:tr w:rsidR="00D21830" w:rsidRPr="001702FB" w:rsidTr="00D21830">
        <w:trPr>
          <w:gridBefore w:val="1"/>
          <w:wBefore w:w="75" w:type="dxa"/>
          <w:trHeight w:val="360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M4/2A,5D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50%, 70%, 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D21830" w:rsidDel="00D21830" w:rsidRDefault="00D21830" w:rsidP="005675A6">
            <w:pPr>
              <w:spacing w:after="0" w:line="240" w:lineRule="auto"/>
              <w:rPr>
                <w:del w:id="0" w:author="PC" w:date="2020-02-04T16:54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1" w:author="PC" w:date="2020-02-04T16:54:00Z">
              <w:r w:rsidDel="00D21830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1287443.44</w:delText>
              </w:r>
            </w:del>
          </w:p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2" w:author="PC" w:date="2020-02-04T16:54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1508925.64</w:t>
              </w:r>
            </w:ins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D21830" w:rsidDel="00D21830" w:rsidRDefault="00D21830" w:rsidP="005675A6">
            <w:pPr>
              <w:spacing w:after="0" w:line="240" w:lineRule="auto"/>
              <w:jc w:val="center"/>
              <w:rPr>
                <w:del w:id="3" w:author="PC" w:date="2020-02-04T16:55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D21830" w:rsidDel="00D21830" w:rsidRDefault="00D21830" w:rsidP="005675A6">
            <w:pPr>
              <w:spacing w:after="0" w:line="240" w:lineRule="auto"/>
              <w:jc w:val="center"/>
              <w:rPr>
                <w:del w:id="4" w:author="PC" w:date="2020-02-04T16:55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5" w:author="PC" w:date="2020-02-04T16:55:00Z">
              <w:r w:rsidDel="00D21830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1457443.44</w:delText>
              </w:r>
            </w:del>
          </w:p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6" w:author="PC" w:date="2020-02-04T16:55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1678925.64</w:t>
              </w:r>
            </w:ins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bottom"/>
            <w:hideMark/>
          </w:tcPr>
          <w:p w:rsidR="00D21830" w:rsidRDefault="00D21830" w:rsidP="005675A6">
            <w:pPr>
              <w:spacing w:after="0" w:line="240" w:lineRule="auto"/>
              <w:jc w:val="center"/>
              <w:rPr>
                <w:ins w:id="7" w:author="PC" w:date="2020-02-04T16:56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8" w:author="PC" w:date="2020-02-04T16:56:00Z">
              <w:r w:rsidDel="00D21830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48.43%</w:delText>
              </w:r>
            </w:del>
          </w:p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9" w:author="PC" w:date="2020-02-04T16:56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55.79%</w:t>
              </w:r>
            </w:ins>
          </w:p>
        </w:tc>
      </w:tr>
      <w:tr w:rsidR="00D21830" w:rsidRPr="001702FB" w:rsidTr="00D21830">
        <w:trPr>
          <w:gridBefore w:val="1"/>
          <w:wBefore w:w="75" w:type="dxa"/>
          <w:trHeight w:val="330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4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M5/2B, 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170000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D21830" w:rsidRPr="001702FB" w:rsidTr="00D21830">
        <w:trPr>
          <w:gridBefore w:val="1"/>
          <w:wBefore w:w="75" w:type="dxa"/>
          <w:trHeight w:val="360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M2/3A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90%, 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                                   132686.37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144686.37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4.81%</w:t>
            </w:r>
          </w:p>
        </w:tc>
      </w:tr>
      <w:tr w:rsidR="00D21830" w:rsidRPr="001702FB" w:rsidTr="00D21830">
        <w:trPr>
          <w:gridBefore w:val="1"/>
          <w:wBefore w:w="75" w:type="dxa"/>
          <w:trHeight w:val="330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4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M7/3A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D21830" w:rsidRPr="001702FB" w:rsidTr="00D21830">
        <w:trPr>
          <w:gridBefore w:val="1"/>
          <w:wBefore w:w="75" w:type="dxa"/>
          <w:trHeight w:val="315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M4/2A,5D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50%, 70%, 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38698.25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38698.25</w:t>
            </w:r>
          </w:p>
        </w:tc>
        <w:tc>
          <w:tcPr>
            <w:tcW w:w="1530" w:type="dxa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1.29%</w:t>
            </w:r>
          </w:p>
        </w:tc>
      </w:tr>
      <w:tr w:rsidR="00D21830" w:rsidRPr="001702FB" w:rsidTr="00D21830">
        <w:trPr>
          <w:gridBefore w:val="1"/>
          <w:wBefore w:w="75" w:type="dxa"/>
          <w:trHeight w:val="330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M5/2B,6A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C6D9F1" w:themeFill="text2" w:themeFillTint="33"/>
            <w:vAlign w:val="bottom"/>
            <w:hideMark/>
          </w:tcPr>
          <w:p w:rsidR="00D21830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D21830" w:rsidRDefault="00D21830" w:rsidP="005675A6">
            <w:pPr>
              <w:spacing w:after="0" w:line="240" w:lineRule="auto"/>
              <w:rPr>
                <w:ins w:id="10" w:author="PC" w:date="2020-02-04T16:57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11" w:author="PC" w:date="2020-02-04T16:57:00Z">
              <w:r w:rsidDel="00D21830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700000</w:delText>
              </w:r>
            </w:del>
          </w:p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12" w:author="PC" w:date="2020-02-04T16:57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0</w:t>
              </w:r>
            </w:ins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D21830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D21830" w:rsidRDefault="00D21830" w:rsidP="00D21830">
            <w:pPr>
              <w:spacing w:after="0" w:line="240" w:lineRule="auto"/>
              <w:jc w:val="center"/>
              <w:rPr>
                <w:ins w:id="13" w:author="PC" w:date="2020-02-04T16:59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14" w:author="PC" w:date="2020-02-04T16:59:00Z">
              <w:r w:rsidDel="00D21830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766496.09</w:delText>
              </w:r>
            </w:del>
          </w:p>
          <w:p w:rsidR="00D21830" w:rsidRPr="001702FB" w:rsidRDefault="00D21830" w:rsidP="00D2183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15" w:author="PC" w:date="2020-02-04T16:59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545013.89</w:t>
              </w:r>
            </w:ins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bottom"/>
            <w:hideMark/>
          </w:tcPr>
          <w:p w:rsidR="00D21830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D21830" w:rsidRDefault="00D21830" w:rsidP="005675A6">
            <w:pPr>
              <w:spacing w:after="0" w:line="240" w:lineRule="auto"/>
              <w:rPr>
                <w:ins w:id="16" w:author="PC" w:date="2020-02-04T16:59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17" w:author="PC" w:date="2020-02-04T16:59:00Z">
              <w:r w:rsidDel="00D21830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25.47%</w:delText>
              </w:r>
            </w:del>
          </w:p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18" w:author="PC" w:date="2020-02-04T16:59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18.11%</w:t>
              </w:r>
            </w:ins>
            <w:bookmarkStart w:id="19" w:name="_GoBack"/>
            <w:bookmarkEnd w:id="19"/>
          </w:p>
        </w:tc>
      </w:tr>
      <w:tr w:rsidR="00D21830" w:rsidRPr="001702FB" w:rsidTr="00D21830">
        <w:trPr>
          <w:gridBefore w:val="1"/>
          <w:wBefore w:w="75" w:type="dxa"/>
          <w:trHeight w:val="313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4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M8/6A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hideMark/>
          </w:tcPr>
          <w:p w:rsidR="00D21830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                              </w:t>
            </w:r>
          </w:p>
          <w:p w:rsidR="00D21830" w:rsidRDefault="00D21830" w:rsidP="005675A6">
            <w:pPr>
              <w:spacing w:after="0" w:line="240" w:lineRule="auto"/>
              <w:rPr>
                <w:ins w:id="20" w:author="PC" w:date="2020-02-04T16:57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21" w:author="PC" w:date="2020-02-04T16:57:00Z">
              <w:r w:rsidDel="00D21830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199999</w:delText>
              </w:r>
            </w:del>
          </w:p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22" w:author="PC" w:date="2020-02-04T16:57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197083</w:t>
              </w:r>
            </w:ins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D21830" w:rsidRPr="001702FB" w:rsidTr="00D21830">
        <w:trPr>
          <w:gridBefore w:val="1"/>
          <w:wBefore w:w="75" w:type="dxa"/>
          <w:trHeight w:val="330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4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M6/6B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            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D21830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14728.69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D21830" w:rsidRPr="001702FB" w:rsidTr="00D21830">
        <w:trPr>
          <w:gridBefore w:val="1"/>
          <w:wBefore w:w="75" w:type="dxa"/>
          <w:trHeight w:val="322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4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M3/6B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D21830" w:rsidRDefault="00D21830" w:rsidP="005675A6">
            <w:pPr>
              <w:spacing w:after="0" w:line="240" w:lineRule="auto"/>
              <w:rPr>
                <w:ins w:id="23" w:author="PC" w:date="2020-02-04T16:58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24" w:author="PC" w:date="2020-02-04T16:58:00Z">
              <w:r w:rsidDel="00D21830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195315.2</w:delText>
              </w:r>
            </w:del>
          </w:p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25" w:author="PC" w:date="2020-02-04T16:58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46749</w:t>
              </w:r>
            </w:ins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D21830" w:rsidRPr="001702FB" w:rsidTr="00D21830">
        <w:trPr>
          <w:gridBefore w:val="1"/>
          <w:wBefore w:w="75" w:type="dxa"/>
          <w:trHeight w:val="330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4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M1/6B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D21830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286453.2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D21830" w:rsidRPr="001702FB" w:rsidTr="00D21830">
        <w:trPr>
          <w:gridBefore w:val="1"/>
          <w:wBefore w:w="75" w:type="dxa"/>
          <w:trHeight w:val="493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gridSpan w:val="5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99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Cheltuieli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funcționare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și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animare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000000" w:fill="FFFF99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36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99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601831.03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7F7F7F"/>
              <w:right w:val="single" w:sz="8" w:space="0" w:color="60497A"/>
            </w:tcBorders>
            <w:shd w:val="clear" w:color="000000" w:fill="FFFF99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20.00%</w:t>
            </w:r>
          </w:p>
        </w:tc>
      </w:tr>
      <w:tr w:rsidR="00D21830" w:rsidRPr="001702FB" w:rsidTr="00D21830">
        <w:trPr>
          <w:gridBefore w:val="1"/>
          <w:wBefore w:w="75" w:type="dxa"/>
          <w:trHeight w:val="345"/>
        </w:trPr>
        <w:tc>
          <w:tcPr>
            <w:tcW w:w="1545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D21830" w:rsidRPr="001702FB" w:rsidRDefault="00D21830" w:rsidP="005675A6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gridSpan w:val="6"/>
            <w:tcBorders>
              <w:top w:val="single" w:sz="4" w:space="0" w:color="7F7F7F"/>
              <w:left w:val="nil"/>
              <w:bottom w:val="single" w:sz="8" w:space="0" w:color="60497A"/>
              <w:right w:val="single" w:sz="4" w:space="0" w:color="7F7F7F"/>
            </w:tcBorders>
            <w:shd w:val="clear" w:color="000000" w:fill="BCF1AD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TOTAL COMPONENTA A+B</w:t>
            </w:r>
          </w:p>
        </w:tc>
        <w:tc>
          <w:tcPr>
            <w:tcW w:w="5220" w:type="dxa"/>
            <w:gridSpan w:val="4"/>
            <w:tcBorders>
              <w:top w:val="single" w:sz="4" w:space="0" w:color="7F7F7F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BCF1AD"/>
            <w:vAlign w:val="bottom"/>
            <w:hideMark/>
          </w:tcPr>
          <w:p w:rsidR="00D21830" w:rsidRPr="001702FB" w:rsidRDefault="00D21830" w:rsidP="005675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3009155.18</w:t>
            </w:r>
          </w:p>
        </w:tc>
      </w:tr>
      <w:tr w:rsidR="003C2D67" w:rsidRPr="001F65D4" w:rsidTr="00D21830">
        <w:trPr>
          <w:gridAfter w:val="2"/>
          <w:wAfter w:w="2495" w:type="dxa"/>
          <w:trHeight w:val="80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315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990"/>
        </w:trPr>
        <w:tc>
          <w:tcPr>
            <w:tcW w:w="1680" w:type="dxa"/>
            <w:gridSpan w:val="3"/>
            <w:vMerge w:val="restart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shd w:val="clear" w:color="000000" w:fill="FFCC99"/>
            <w:vAlign w:val="center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single" w:sz="8" w:space="0" w:color="60497A"/>
              <w:left w:val="nil"/>
              <w:bottom w:val="single" w:sz="4" w:space="0" w:color="7F7F7F"/>
              <w:right w:val="single" w:sz="8" w:space="0" w:color="60497A"/>
            </w:tcBorders>
            <w:shd w:val="clear" w:color="000000" w:fill="FFCC99"/>
            <w:vAlign w:val="center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360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</w:tcPr>
          <w:p w:rsidR="003C2D67" w:rsidRPr="001702FB" w:rsidRDefault="003C2D67" w:rsidP="00FE1A3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bottom"/>
          </w:tcPr>
          <w:p w:rsidR="003C2D67" w:rsidRPr="001702FB" w:rsidRDefault="003C2D67" w:rsidP="00A5703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637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360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330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315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330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313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330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322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330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493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99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000000" w:fill="FFFF99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99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7F7F7F"/>
              <w:right w:val="single" w:sz="8" w:space="0" w:color="60497A"/>
            </w:tcBorders>
            <w:shd w:val="clear" w:color="000000" w:fill="FFFF99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D21830">
        <w:trPr>
          <w:gridBefore w:val="1"/>
          <w:wBefore w:w="75" w:type="dxa"/>
          <w:trHeight w:val="345"/>
        </w:trPr>
        <w:tc>
          <w:tcPr>
            <w:tcW w:w="1680" w:type="dxa"/>
            <w:gridSpan w:val="3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3555" w:type="dxa"/>
            <w:gridSpan w:val="5"/>
            <w:tcBorders>
              <w:top w:val="single" w:sz="4" w:space="0" w:color="7F7F7F"/>
              <w:left w:val="nil"/>
              <w:bottom w:val="single" w:sz="8" w:space="0" w:color="60497A"/>
              <w:right w:val="single" w:sz="4" w:space="0" w:color="7F7F7F"/>
            </w:tcBorders>
            <w:shd w:val="clear" w:color="000000" w:fill="BCF1AD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5220" w:type="dxa"/>
            <w:gridSpan w:val="4"/>
            <w:tcBorders>
              <w:top w:val="single" w:sz="4" w:space="0" w:color="7F7F7F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BCF1AD"/>
            <w:vAlign w:val="bottom"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</w:tbl>
    <w:p w:rsidR="001F65D4" w:rsidRPr="001702FB" w:rsidRDefault="001F65D4" w:rsidP="00B64B3E">
      <w:pPr>
        <w:spacing w:after="0" w:line="276" w:lineRule="auto"/>
        <w:rPr>
          <w:sz w:val="20"/>
          <w:szCs w:val="20"/>
        </w:rPr>
      </w:pPr>
    </w:p>
    <w:sectPr w:rsidR="001F65D4" w:rsidRPr="001702FB" w:rsidSect="007B7EEA">
      <w:pgSz w:w="12240" w:h="15840"/>
      <w:pgMar w:top="1080" w:right="1350" w:bottom="90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9269F"/>
    <w:multiLevelType w:val="hybridMultilevel"/>
    <w:tmpl w:val="5C28CB10"/>
    <w:lvl w:ilvl="0" w:tplc="5EAC74D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D5"/>
    <w:rsid w:val="000C639C"/>
    <w:rsid w:val="000C6416"/>
    <w:rsid w:val="001160D5"/>
    <w:rsid w:val="0016509E"/>
    <w:rsid w:val="001702FB"/>
    <w:rsid w:val="001F65D4"/>
    <w:rsid w:val="00217CD1"/>
    <w:rsid w:val="00254D25"/>
    <w:rsid w:val="002D5A95"/>
    <w:rsid w:val="003005BC"/>
    <w:rsid w:val="00366010"/>
    <w:rsid w:val="003C2D67"/>
    <w:rsid w:val="004248B5"/>
    <w:rsid w:val="00567E73"/>
    <w:rsid w:val="00591688"/>
    <w:rsid w:val="00746A59"/>
    <w:rsid w:val="007B5CCE"/>
    <w:rsid w:val="007B7EEA"/>
    <w:rsid w:val="007E0621"/>
    <w:rsid w:val="00801622"/>
    <w:rsid w:val="00833C0C"/>
    <w:rsid w:val="00867C43"/>
    <w:rsid w:val="00871E52"/>
    <w:rsid w:val="00924568"/>
    <w:rsid w:val="009A2E94"/>
    <w:rsid w:val="00A34161"/>
    <w:rsid w:val="00A57033"/>
    <w:rsid w:val="00B36A57"/>
    <w:rsid w:val="00B416BA"/>
    <w:rsid w:val="00B64B3E"/>
    <w:rsid w:val="00BB29F8"/>
    <w:rsid w:val="00BD5AD3"/>
    <w:rsid w:val="00CA3110"/>
    <w:rsid w:val="00D21830"/>
    <w:rsid w:val="00E0702A"/>
    <w:rsid w:val="00E12904"/>
    <w:rsid w:val="00F13173"/>
    <w:rsid w:val="00FE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9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9E"/>
    <w:pPr>
      <w:ind w:left="720"/>
      <w:contextualSpacing/>
    </w:pPr>
  </w:style>
  <w:style w:type="table" w:styleId="TableGrid">
    <w:name w:val="Table Grid"/>
    <w:basedOn w:val="TableNormal"/>
    <w:uiPriority w:val="59"/>
    <w:rsid w:val="00833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9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9E"/>
    <w:pPr>
      <w:ind w:left="720"/>
      <w:contextualSpacing/>
    </w:pPr>
  </w:style>
  <w:style w:type="table" w:styleId="TableGrid">
    <w:name w:val="Table Grid"/>
    <w:basedOn w:val="TableNormal"/>
    <w:uiPriority w:val="59"/>
    <w:rsid w:val="00833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33</cp:revision>
  <dcterms:created xsi:type="dcterms:W3CDTF">2016-04-19T12:39:00Z</dcterms:created>
  <dcterms:modified xsi:type="dcterms:W3CDTF">2020-02-04T15:00:00Z</dcterms:modified>
</cp:coreProperties>
</file>